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E49D7D" w14:textId="4A7ECC64" w:rsidR="00C44418" w:rsidRPr="00D32290" w:rsidRDefault="00C44418" w:rsidP="00C44418">
      <w:pPr>
        <w:rPr>
          <w:rFonts w:asciiTheme="minorHAnsi" w:eastAsia="Calibri" w:hAnsiTheme="minorHAnsi" w:cstheme="minorHAnsi"/>
          <w:b/>
          <w:bCs/>
          <w:color w:val="0070C0"/>
        </w:rPr>
      </w:pPr>
      <w:r w:rsidRPr="00D32290">
        <w:rPr>
          <w:rFonts w:asciiTheme="minorHAnsi" w:eastAsia="Calibri" w:hAnsiTheme="minorHAnsi" w:cstheme="minorHAnsi"/>
          <w:b/>
          <w:bCs/>
          <w:color w:val="0070C0"/>
        </w:rPr>
        <w:t xml:space="preserve">PLATTE RIVER RECOVERY IMPLEMENTATION PROGRAM (PRRIP </w:t>
      </w:r>
      <w:r w:rsidR="00983D1C" w:rsidRPr="00D32290">
        <w:rPr>
          <w:rFonts w:asciiTheme="minorHAnsi" w:eastAsia="Calibri" w:hAnsiTheme="minorHAnsi" w:cstheme="minorHAnsi"/>
          <w:b/>
          <w:bCs/>
          <w:color w:val="0070C0"/>
        </w:rPr>
        <w:t>-</w:t>
      </w:r>
      <w:r w:rsidRPr="00D32290">
        <w:rPr>
          <w:rFonts w:asciiTheme="minorHAnsi" w:eastAsia="Calibri" w:hAnsiTheme="minorHAnsi" w:cstheme="minorHAnsi"/>
          <w:b/>
          <w:bCs/>
          <w:color w:val="0070C0"/>
        </w:rPr>
        <w:t>or</w:t>
      </w:r>
      <w:r w:rsidR="00983D1C" w:rsidRPr="00D32290">
        <w:rPr>
          <w:rFonts w:asciiTheme="minorHAnsi" w:eastAsia="Calibri" w:hAnsiTheme="minorHAnsi" w:cstheme="minorHAnsi"/>
          <w:b/>
          <w:bCs/>
          <w:color w:val="0070C0"/>
        </w:rPr>
        <w:t>-</w:t>
      </w:r>
      <w:r w:rsidRPr="00D32290">
        <w:rPr>
          <w:rFonts w:asciiTheme="minorHAnsi" w:eastAsia="Calibri" w:hAnsiTheme="minorHAnsi" w:cstheme="minorHAnsi"/>
          <w:b/>
          <w:bCs/>
          <w:color w:val="0070C0"/>
        </w:rPr>
        <w:t xml:space="preserve"> Program)</w:t>
      </w:r>
    </w:p>
    <w:p w14:paraId="2D7A76B0" w14:textId="01FE5D3E" w:rsidR="00C44418" w:rsidRPr="00D32290" w:rsidRDefault="00983D1C" w:rsidP="00C44418">
      <w:pPr>
        <w:rPr>
          <w:rFonts w:asciiTheme="minorHAnsi" w:eastAsia="Calibri" w:hAnsiTheme="minorHAnsi" w:cstheme="minorHAnsi"/>
          <w:b/>
          <w:bCs/>
        </w:rPr>
      </w:pPr>
      <w:r w:rsidRPr="00D32290">
        <w:rPr>
          <w:rFonts w:asciiTheme="minorHAnsi" w:eastAsia="Calibri" w:hAnsiTheme="minorHAnsi" w:cstheme="minorHAnsi"/>
          <w:b/>
          <w:bCs/>
        </w:rPr>
        <w:t xml:space="preserve">Technical Advisory Committee </w:t>
      </w:r>
      <w:r w:rsidR="00C44418" w:rsidRPr="00D32290">
        <w:rPr>
          <w:rFonts w:asciiTheme="minorHAnsi" w:eastAsia="Calibri" w:hAnsiTheme="minorHAnsi" w:cstheme="minorHAnsi"/>
          <w:b/>
          <w:bCs/>
        </w:rPr>
        <w:t>(</w:t>
      </w:r>
      <w:r w:rsidRPr="00D32290">
        <w:rPr>
          <w:rFonts w:asciiTheme="minorHAnsi" w:eastAsia="Calibri" w:hAnsiTheme="minorHAnsi" w:cstheme="minorHAnsi"/>
          <w:b/>
          <w:bCs/>
        </w:rPr>
        <w:t>TA</w:t>
      </w:r>
      <w:r w:rsidR="00C44418" w:rsidRPr="00D32290">
        <w:rPr>
          <w:rFonts w:asciiTheme="minorHAnsi" w:eastAsia="Calibri" w:hAnsiTheme="minorHAnsi" w:cstheme="minorHAnsi"/>
          <w:b/>
          <w:bCs/>
        </w:rPr>
        <w:t xml:space="preserve">C) Virtual </w:t>
      </w:r>
      <w:r w:rsidRPr="00D32290">
        <w:rPr>
          <w:rFonts w:asciiTheme="minorHAnsi" w:eastAsia="Calibri" w:hAnsiTheme="minorHAnsi" w:cstheme="minorHAnsi"/>
          <w:b/>
          <w:bCs/>
        </w:rPr>
        <w:t>Meeting</w:t>
      </w:r>
    </w:p>
    <w:p w14:paraId="202DABB4" w14:textId="0D4CC9DF" w:rsidR="00C44418" w:rsidRPr="00D32290" w:rsidRDefault="00C44418" w:rsidP="00C44418">
      <w:pPr>
        <w:rPr>
          <w:rFonts w:asciiTheme="minorHAnsi" w:eastAsia="Calibri" w:hAnsiTheme="minorHAnsi" w:cstheme="minorHAnsi"/>
          <w:i/>
          <w:iCs/>
        </w:rPr>
      </w:pPr>
      <w:r w:rsidRPr="00D32290">
        <w:rPr>
          <w:rFonts w:asciiTheme="minorHAnsi" w:eastAsia="Calibri" w:hAnsiTheme="minorHAnsi" w:cstheme="minorHAnsi"/>
          <w:i/>
          <w:iCs/>
        </w:rPr>
        <w:t xml:space="preserve">Meeting held </w:t>
      </w:r>
      <w:r w:rsidR="0081791E">
        <w:rPr>
          <w:rFonts w:asciiTheme="minorHAnsi" w:eastAsia="Calibri" w:hAnsiTheme="minorHAnsi" w:cstheme="minorHAnsi"/>
          <w:i/>
          <w:iCs/>
        </w:rPr>
        <w:t xml:space="preserve">in-person at </w:t>
      </w:r>
      <w:r w:rsidR="004A701E">
        <w:rPr>
          <w:rFonts w:asciiTheme="minorHAnsi" w:eastAsia="Calibri" w:hAnsiTheme="minorHAnsi" w:cstheme="minorHAnsi"/>
          <w:i/>
          <w:iCs/>
        </w:rPr>
        <w:t>Petrified Wood Gallery</w:t>
      </w:r>
      <w:r w:rsidR="0081791E">
        <w:rPr>
          <w:rFonts w:asciiTheme="minorHAnsi" w:eastAsia="Calibri" w:hAnsiTheme="minorHAnsi" w:cstheme="minorHAnsi"/>
          <w:i/>
          <w:iCs/>
        </w:rPr>
        <w:t xml:space="preserve"> in </w:t>
      </w:r>
      <w:r w:rsidR="004A701E">
        <w:rPr>
          <w:rFonts w:asciiTheme="minorHAnsi" w:eastAsia="Calibri" w:hAnsiTheme="minorHAnsi" w:cstheme="minorHAnsi"/>
          <w:i/>
          <w:iCs/>
        </w:rPr>
        <w:t>Ogallala</w:t>
      </w:r>
      <w:r w:rsidR="0081791E">
        <w:rPr>
          <w:rFonts w:asciiTheme="minorHAnsi" w:eastAsia="Calibri" w:hAnsiTheme="minorHAnsi" w:cstheme="minorHAnsi"/>
          <w:i/>
          <w:iCs/>
        </w:rPr>
        <w:t>, NE</w:t>
      </w:r>
    </w:p>
    <w:p w14:paraId="3E926FC8" w14:textId="3D81E0A9" w:rsidR="00526D90" w:rsidRPr="00D32290" w:rsidRDefault="00526D90" w:rsidP="00526D90">
      <w:pPr>
        <w:rPr>
          <w:rFonts w:asciiTheme="minorHAnsi" w:eastAsia="Calibri" w:hAnsiTheme="minorHAnsi" w:cstheme="minorHAnsi"/>
        </w:rPr>
      </w:pPr>
      <w:r>
        <w:rPr>
          <w:rFonts w:asciiTheme="minorHAnsi" w:eastAsia="Calibri" w:hAnsiTheme="minorHAnsi" w:cstheme="minorHAnsi"/>
        </w:rPr>
        <w:t>Tues</w:t>
      </w:r>
      <w:r w:rsidRPr="00D32290">
        <w:rPr>
          <w:rFonts w:asciiTheme="minorHAnsi" w:eastAsia="Calibri" w:hAnsiTheme="minorHAnsi" w:cstheme="minorHAnsi"/>
        </w:rPr>
        <w:t xml:space="preserve">day, </w:t>
      </w:r>
      <w:r w:rsidR="004A701E">
        <w:rPr>
          <w:rFonts w:asciiTheme="minorHAnsi" w:eastAsia="Calibri" w:hAnsiTheme="minorHAnsi" w:cstheme="minorHAnsi"/>
        </w:rPr>
        <w:t>May 7</w:t>
      </w:r>
      <w:r w:rsidRPr="00D32290">
        <w:rPr>
          <w:rFonts w:asciiTheme="minorHAnsi" w:eastAsia="Calibri" w:hAnsiTheme="minorHAnsi" w:cstheme="minorHAnsi"/>
        </w:rPr>
        <w:t>, 202</w:t>
      </w:r>
      <w:r w:rsidR="008F665E">
        <w:rPr>
          <w:rFonts w:asciiTheme="minorHAnsi" w:eastAsia="Calibri" w:hAnsiTheme="minorHAnsi" w:cstheme="minorHAnsi"/>
        </w:rPr>
        <w:t>4</w:t>
      </w:r>
      <w:r w:rsidRPr="00D32290">
        <w:rPr>
          <w:rFonts w:asciiTheme="minorHAnsi" w:eastAsia="Calibri" w:hAnsiTheme="minorHAnsi" w:cstheme="minorHAnsi"/>
        </w:rPr>
        <w:t xml:space="preserve">; </w:t>
      </w:r>
      <w:r w:rsidR="008F665E">
        <w:rPr>
          <w:rFonts w:asciiTheme="minorHAnsi" w:eastAsia="Calibri" w:hAnsiTheme="minorHAnsi" w:cstheme="minorHAnsi"/>
        </w:rPr>
        <w:t>1:00 PM</w:t>
      </w:r>
      <w:r w:rsidR="00B06D9F">
        <w:rPr>
          <w:rFonts w:asciiTheme="minorHAnsi" w:eastAsia="Calibri" w:hAnsiTheme="minorHAnsi" w:cstheme="minorHAnsi"/>
        </w:rPr>
        <w:t xml:space="preserve"> – </w:t>
      </w:r>
      <w:r w:rsidR="008F665E">
        <w:rPr>
          <w:rFonts w:asciiTheme="minorHAnsi" w:eastAsia="Calibri" w:hAnsiTheme="minorHAnsi" w:cstheme="minorHAnsi"/>
        </w:rPr>
        <w:t>5:</w:t>
      </w:r>
      <w:r w:rsidR="004A701E">
        <w:rPr>
          <w:rFonts w:asciiTheme="minorHAnsi" w:eastAsia="Calibri" w:hAnsiTheme="minorHAnsi" w:cstheme="minorHAnsi"/>
        </w:rPr>
        <w:t>0</w:t>
      </w:r>
      <w:r w:rsidR="008F665E">
        <w:rPr>
          <w:rFonts w:asciiTheme="minorHAnsi" w:eastAsia="Calibri" w:hAnsiTheme="minorHAnsi" w:cstheme="minorHAnsi"/>
        </w:rPr>
        <w:t>0 PM</w:t>
      </w:r>
      <w:r w:rsidRPr="00D32290">
        <w:rPr>
          <w:rFonts w:asciiTheme="minorHAnsi" w:eastAsia="Calibri" w:hAnsiTheme="minorHAnsi" w:cstheme="minorHAnsi"/>
        </w:rPr>
        <w:t xml:space="preserve"> </w:t>
      </w:r>
      <w:r w:rsidR="004A701E">
        <w:rPr>
          <w:rFonts w:asciiTheme="minorHAnsi" w:eastAsia="Calibri" w:hAnsiTheme="minorHAnsi" w:cstheme="minorHAnsi"/>
        </w:rPr>
        <w:t>MT</w:t>
      </w:r>
    </w:p>
    <w:p w14:paraId="704D465F" w14:textId="32742ECE" w:rsidR="00C44418" w:rsidRPr="00D32290" w:rsidRDefault="00C44418" w:rsidP="004734D9">
      <w:pPr>
        <w:pStyle w:val="NoSpacing"/>
        <w:rPr>
          <w:rFonts w:asciiTheme="minorHAnsi" w:hAnsiTheme="minorHAnsi" w:cstheme="minorHAnsi"/>
          <w:b/>
          <w:bCs/>
        </w:rPr>
      </w:pPr>
    </w:p>
    <w:p w14:paraId="2E345F51" w14:textId="5F9C9BE2" w:rsidR="003B0198" w:rsidRPr="002A3077" w:rsidRDefault="003B0198" w:rsidP="004734D9">
      <w:pPr>
        <w:pStyle w:val="NoSpacing"/>
        <w:rPr>
          <w:rFonts w:asciiTheme="minorHAnsi" w:hAnsiTheme="minorHAnsi" w:cstheme="minorHAnsi"/>
          <w:b/>
          <w:bCs/>
          <w:color w:val="0070C0"/>
        </w:rPr>
      </w:pPr>
      <w:r w:rsidRPr="006B1F26">
        <w:rPr>
          <w:rFonts w:asciiTheme="minorHAnsi" w:hAnsiTheme="minorHAnsi" w:cstheme="minorHAnsi"/>
          <w:b/>
          <w:bCs/>
          <w:color w:val="0070C0"/>
        </w:rPr>
        <w:t>Technical Advisory Committee (TAC)</w:t>
      </w:r>
    </w:p>
    <w:p w14:paraId="08E56B11" w14:textId="77777777" w:rsidR="003B0198" w:rsidRPr="002A3077" w:rsidRDefault="003B0198" w:rsidP="003B0198">
      <w:pPr>
        <w:jc w:val="both"/>
        <w:rPr>
          <w:rFonts w:asciiTheme="minorHAnsi" w:eastAsia="Times New Roman" w:hAnsiTheme="minorHAnsi" w:cstheme="minorHAnsi"/>
          <w:bCs/>
        </w:rPr>
      </w:pPr>
      <w:r w:rsidRPr="002A3077">
        <w:rPr>
          <w:rFonts w:asciiTheme="minorHAnsi" w:eastAsia="Times New Roman" w:hAnsiTheme="minorHAnsi" w:cstheme="minorHAnsi"/>
          <w:b/>
          <w:bCs/>
        </w:rPr>
        <w:t>State of Wyoming</w:t>
      </w:r>
      <w:r w:rsidRPr="002A3077">
        <w:rPr>
          <w:rFonts w:asciiTheme="minorHAnsi" w:eastAsia="Times New Roman" w:hAnsiTheme="minorHAnsi" w:cstheme="minorHAnsi"/>
          <w:b/>
          <w:bCs/>
        </w:rPr>
        <w:tab/>
      </w:r>
      <w:r w:rsidRPr="002A3077">
        <w:rPr>
          <w:rFonts w:asciiTheme="minorHAnsi" w:eastAsia="Times New Roman" w:hAnsiTheme="minorHAnsi" w:cstheme="minorHAnsi"/>
          <w:b/>
          <w:bCs/>
        </w:rPr>
        <w:tab/>
      </w:r>
      <w:r w:rsidRPr="002A3077">
        <w:rPr>
          <w:rFonts w:asciiTheme="minorHAnsi" w:eastAsia="Times New Roman" w:hAnsiTheme="minorHAnsi" w:cstheme="minorHAnsi"/>
          <w:b/>
          <w:bCs/>
        </w:rPr>
        <w:tab/>
      </w:r>
      <w:r w:rsidRPr="002A3077">
        <w:rPr>
          <w:rFonts w:asciiTheme="minorHAnsi" w:eastAsia="Times New Roman" w:hAnsiTheme="minorHAnsi" w:cstheme="minorHAnsi"/>
          <w:b/>
          <w:bCs/>
        </w:rPr>
        <w:tab/>
      </w:r>
      <w:r w:rsidRPr="002A3077">
        <w:rPr>
          <w:rFonts w:asciiTheme="minorHAnsi" w:eastAsia="Times New Roman" w:hAnsiTheme="minorHAnsi" w:cstheme="minorHAnsi"/>
          <w:b/>
          <w:bCs/>
        </w:rPr>
        <w:tab/>
        <w:t>Bureau of Reclamation (Reclamation)</w:t>
      </w:r>
    </w:p>
    <w:p w14:paraId="1CD94015" w14:textId="409FEBAD" w:rsidR="00952120" w:rsidRPr="002A3077" w:rsidRDefault="0063178C" w:rsidP="003B0198">
      <w:pPr>
        <w:jc w:val="both"/>
        <w:rPr>
          <w:rFonts w:asciiTheme="minorHAnsi" w:eastAsia="Times New Roman" w:hAnsiTheme="minorHAnsi" w:cstheme="minorHAnsi"/>
        </w:rPr>
      </w:pPr>
      <w:r w:rsidRPr="002A3077">
        <w:rPr>
          <w:rFonts w:asciiTheme="minorHAnsi" w:eastAsia="Times New Roman" w:hAnsiTheme="minorHAnsi" w:cstheme="minorHAnsi"/>
        </w:rPr>
        <w:t>Jeremy Manley – Alternate</w:t>
      </w:r>
      <w:r w:rsidR="00FD53AA" w:rsidRPr="002A3077">
        <w:rPr>
          <w:rFonts w:asciiTheme="minorHAnsi" w:eastAsia="Times New Roman" w:hAnsiTheme="minorHAnsi" w:cstheme="minorHAnsi"/>
        </w:rPr>
        <w:tab/>
      </w:r>
      <w:r w:rsidR="00952120" w:rsidRPr="002A3077">
        <w:rPr>
          <w:rFonts w:asciiTheme="minorHAnsi" w:eastAsia="Times New Roman" w:hAnsiTheme="minorHAnsi" w:cstheme="minorHAnsi"/>
        </w:rPr>
        <w:tab/>
      </w:r>
      <w:r w:rsidR="00952120" w:rsidRPr="002A3077">
        <w:rPr>
          <w:rFonts w:asciiTheme="minorHAnsi" w:eastAsia="Times New Roman" w:hAnsiTheme="minorHAnsi" w:cstheme="minorHAnsi"/>
        </w:rPr>
        <w:tab/>
      </w:r>
      <w:r w:rsidR="00952120" w:rsidRPr="002A3077">
        <w:rPr>
          <w:rFonts w:asciiTheme="minorHAnsi" w:eastAsia="Times New Roman" w:hAnsiTheme="minorHAnsi" w:cstheme="minorHAnsi"/>
        </w:rPr>
        <w:tab/>
        <w:t>Brock Merrill</w:t>
      </w:r>
      <w:r w:rsidR="00725D1A" w:rsidRPr="002A3077">
        <w:rPr>
          <w:rFonts w:asciiTheme="minorHAnsi" w:eastAsia="Times New Roman" w:hAnsiTheme="minorHAnsi" w:cstheme="minorHAnsi"/>
        </w:rPr>
        <w:t xml:space="preserve"> – </w:t>
      </w:r>
      <w:r w:rsidR="00952120" w:rsidRPr="002A3077">
        <w:rPr>
          <w:rFonts w:asciiTheme="minorHAnsi" w:eastAsia="Times New Roman" w:hAnsiTheme="minorHAnsi" w:cstheme="minorHAnsi"/>
        </w:rPr>
        <w:t>Member</w:t>
      </w:r>
    </w:p>
    <w:p w14:paraId="644929BD" w14:textId="708F988C" w:rsidR="003B0198" w:rsidRPr="002A3077" w:rsidRDefault="00E96422" w:rsidP="003B0198">
      <w:pPr>
        <w:jc w:val="both"/>
        <w:rPr>
          <w:rFonts w:asciiTheme="minorHAnsi" w:eastAsia="Times New Roman" w:hAnsiTheme="minorHAnsi" w:cstheme="minorHAnsi"/>
        </w:rPr>
      </w:pPr>
      <w:r w:rsidRPr="002A3077">
        <w:rPr>
          <w:rFonts w:asciiTheme="minorHAnsi" w:eastAsia="Times New Roman" w:hAnsiTheme="minorHAnsi" w:cstheme="minorHAnsi"/>
        </w:rPr>
        <w:tab/>
      </w:r>
      <w:r w:rsidR="003B0198" w:rsidRPr="002A3077">
        <w:rPr>
          <w:rFonts w:asciiTheme="minorHAnsi" w:eastAsia="Times New Roman" w:hAnsiTheme="minorHAnsi" w:cstheme="minorHAnsi"/>
        </w:rPr>
        <w:tab/>
      </w:r>
    </w:p>
    <w:p w14:paraId="65D32B33" w14:textId="77777777" w:rsidR="003B0198" w:rsidRPr="008F665E" w:rsidRDefault="003B0198" w:rsidP="003B0198">
      <w:pPr>
        <w:jc w:val="both"/>
        <w:rPr>
          <w:rFonts w:asciiTheme="minorHAnsi" w:eastAsia="Times New Roman" w:hAnsiTheme="minorHAnsi" w:cstheme="minorHAnsi"/>
          <w:b/>
          <w:highlight w:val="yellow"/>
        </w:rPr>
      </w:pPr>
    </w:p>
    <w:p w14:paraId="712D20CF" w14:textId="77777777" w:rsidR="003B0198" w:rsidRPr="004962ED" w:rsidRDefault="003B0198" w:rsidP="003B0198">
      <w:pPr>
        <w:jc w:val="both"/>
        <w:rPr>
          <w:rFonts w:asciiTheme="minorHAnsi" w:eastAsia="Times New Roman" w:hAnsiTheme="minorHAnsi" w:cstheme="minorHAnsi"/>
        </w:rPr>
      </w:pPr>
      <w:r w:rsidRPr="004962ED">
        <w:rPr>
          <w:rFonts w:asciiTheme="minorHAnsi" w:eastAsia="Times New Roman" w:hAnsiTheme="minorHAnsi" w:cstheme="minorHAnsi"/>
          <w:b/>
        </w:rPr>
        <w:t>State of Colorado</w:t>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b/>
        </w:rPr>
        <w:t>U.S. Fish and Wildlife Service (Service)</w:t>
      </w:r>
    </w:p>
    <w:p w14:paraId="6B50AADE" w14:textId="1D8536BF" w:rsidR="003B0198" w:rsidRPr="004962ED" w:rsidRDefault="0063178C" w:rsidP="003B0198">
      <w:pPr>
        <w:jc w:val="both"/>
        <w:rPr>
          <w:rFonts w:asciiTheme="minorHAnsi" w:eastAsia="Times New Roman" w:hAnsiTheme="minorHAnsi" w:cstheme="minorHAnsi"/>
        </w:rPr>
      </w:pPr>
      <w:r>
        <w:rPr>
          <w:rFonts w:asciiTheme="minorHAnsi" w:eastAsia="Times New Roman" w:hAnsiTheme="minorHAnsi" w:cstheme="minorHAnsi"/>
        </w:rPr>
        <w:t>Kara Scheel</w:t>
      </w:r>
      <w:r w:rsidR="00B03512" w:rsidRPr="004962ED">
        <w:rPr>
          <w:rFonts w:asciiTheme="minorHAnsi" w:eastAsia="Times New Roman" w:hAnsiTheme="minorHAnsi" w:cstheme="minorHAnsi"/>
        </w:rPr>
        <w:t xml:space="preserve"> </w:t>
      </w:r>
      <w:r w:rsidR="00BB004E" w:rsidRPr="004962ED">
        <w:rPr>
          <w:rFonts w:asciiTheme="minorHAnsi" w:eastAsia="Times New Roman" w:hAnsiTheme="minorHAnsi" w:cstheme="minorHAnsi"/>
        </w:rPr>
        <w:t>–</w:t>
      </w:r>
      <w:r w:rsidR="00B03512" w:rsidRPr="004962ED">
        <w:rPr>
          <w:rFonts w:asciiTheme="minorHAnsi" w:eastAsia="Times New Roman" w:hAnsiTheme="minorHAnsi" w:cstheme="minorHAnsi"/>
        </w:rPr>
        <w:t xml:space="preserve"> </w:t>
      </w:r>
      <w:r>
        <w:rPr>
          <w:rFonts w:asciiTheme="minorHAnsi" w:eastAsia="Times New Roman" w:hAnsiTheme="minorHAnsi" w:cstheme="minorHAnsi"/>
        </w:rPr>
        <w:t>Member</w:t>
      </w:r>
      <w:r w:rsidR="00BB004E" w:rsidRPr="004962ED">
        <w:rPr>
          <w:rFonts w:asciiTheme="minorHAnsi" w:eastAsia="Times New Roman" w:hAnsiTheme="minorHAnsi" w:cstheme="minorHAnsi"/>
        </w:rPr>
        <w:tab/>
      </w:r>
      <w:r w:rsidR="00E96422" w:rsidRPr="004962ED">
        <w:rPr>
          <w:rFonts w:asciiTheme="minorHAnsi" w:eastAsia="Times New Roman" w:hAnsiTheme="minorHAnsi" w:cstheme="minorHAnsi"/>
        </w:rPr>
        <w:tab/>
      </w:r>
      <w:r w:rsidR="003B0198" w:rsidRPr="004962ED">
        <w:rPr>
          <w:rFonts w:asciiTheme="minorHAnsi" w:eastAsia="Times New Roman" w:hAnsiTheme="minorHAnsi" w:cstheme="minorHAnsi"/>
        </w:rPr>
        <w:tab/>
      </w:r>
      <w:r w:rsidR="003B0198" w:rsidRPr="004962ED">
        <w:rPr>
          <w:rFonts w:asciiTheme="minorHAnsi" w:eastAsia="Times New Roman" w:hAnsiTheme="minorHAnsi" w:cstheme="minorHAnsi"/>
        </w:rPr>
        <w:tab/>
      </w:r>
      <w:r w:rsidR="00BA2079" w:rsidRPr="004962ED">
        <w:rPr>
          <w:rFonts w:asciiTheme="minorHAnsi" w:eastAsia="Times New Roman" w:hAnsiTheme="minorHAnsi" w:cstheme="minorHAnsi"/>
        </w:rPr>
        <w:tab/>
      </w:r>
      <w:r w:rsidR="00F55405" w:rsidRPr="004962ED">
        <w:rPr>
          <w:rFonts w:asciiTheme="minorHAnsi" w:eastAsia="Times New Roman" w:hAnsiTheme="minorHAnsi" w:cstheme="minorHAnsi"/>
        </w:rPr>
        <w:t>Matt Rabbe</w:t>
      </w:r>
      <w:r w:rsidR="00725D1A" w:rsidRPr="004962ED">
        <w:rPr>
          <w:rFonts w:asciiTheme="minorHAnsi" w:eastAsia="Times New Roman" w:hAnsiTheme="minorHAnsi" w:cstheme="minorHAnsi"/>
        </w:rPr>
        <w:t xml:space="preserve"> – </w:t>
      </w:r>
      <w:r w:rsidR="00F55405" w:rsidRPr="004962ED">
        <w:rPr>
          <w:rFonts w:asciiTheme="minorHAnsi" w:eastAsia="Times New Roman" w:hAnsiTheme="minorHAnsi" w:cstheme="minorHAnsi"/>
        </w:rPr>
        <w:t>Member</w:t>
      </w:r>
    </w:p>
    <w:p w14:paraId="7F30A7D6" w14:textId="77777777" w:rsidR="003B0198" w:rsidRPr="008F665E" w:rsidRDefault="003B0198" w:rsidP="003B0198">
      <w:pPr>
        <w:jc w:val="both"/>
        <w:rPr>
          <w:rFonts w:asciiTheme="minorHAnsi" w:eastAsia="Times New Roman" w:hAnsiTheme="minorHAnsi" w:cstheme="minorHAnsi"/>
          <w:highlight w:val="yellow"/>
        </w:rPr>
      </w:pPr>
    </w:p>
    <w:p w14:paraId="08A3AD4A" w14:textId="77777777" w:rsidR="003B0198" w:rsidRPr="004962ED" w:rsidRDefault="003B0198" w:rsidP="003B0198">
      <w:pPr>
        <w:jc w:val="both"/>
        <w:rPr>
          <w:rFonts w:asciiTheme="minorHAnsi" w:eastAsia="Times New Roman" w:hAnsiTheme="minorHAnsi" w:cstheme="minorHAnsi"/>
        </w:rPr>
      </w:pPr>
      <w:r w:rsidRPr="004962ED">
        <w:rPr>
          <w:rFonts w:asciiTheme="minorHAnsi" w:eastAsia="Times New Roman" w:hAnsiTheme="minorHAnsi" w:cstheme="minorHAnsi"/>
          <w:b/>
          <w:bCs/>
        </w:rPr>
        <w:t>State of Nebraska</w:t>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t>Environmental Entities</w:t>
      </w:r>
    </w:p>
    <w:p w14:paraId="0A3B9CC5" w14:textId="45A9392C" w:rsidR="003B0198" w:rsidRPr="004962ED" w:rsidRDefault="00724573" w:rsidP="003B0198">
      <w:pPr>
        <w:jc w:val="both"/>
        <w:rPr>
          <w:rFonts w:asciiTheme="minorHAnsi" w:eastAsia="Times New Roman" w:hAnsiTheme="minorHAnsi" w:cstheme="minorHAnsi"/>
          <w:bCs/>
        </w:rPr>
      </w:pPr>
      <w:r w:rsidRPr="004962ED">
        <w:rPr>
          <w:rFonts w:asciiTheme="minorHAnsi" w:eastAsia="Times New Roman" w:hAnsiTheme="minorHAnsi" w:cstheme="minorHAnsi"/>
          <w:bCs/>
        </w:rPr>
        <w:t>Caitlin Kingsley</w:t>
      </w:r>
      <w:r w:rsidR="00725D1A" w:rsidRPr="004962ED">
        <w:rPr>
          <w:rFonts w:asciiTheme="minorHAnsi" w:eastAsia="Times New Roman" w:hAnsiTheme="minorHAnsi" w:cstheme="minorHAnsi"/>
        </w:rPr>
        <w:t xml:space="preserve"> – </w:t>
      </w:r>
      <w:r w:rsidR="00F55405" w:rsidRPr="004962ED">
        <w:rPr>
          <w:rFonts w:asciiTheme="minorHAnsi" w:eastAsia="Times New Roman" w:hAnsiTheme="minorHAnsi" w:cstheme="minorHAnsi"/>
          <w:bCs/>
        </w:rPr>
        <w:t>Member</w:t>
      </w:r>
      <w:r w:rsidR="00E96422" w:rsidRPr="004962ED">
        <w:rPr>
          <w:rFonts w:asciiTheme="minorHAnsi" w:eastAsia="Times New Roman" w:hAnsiTheme="minorHAnsi" w:cstheme="minorHAnsi"/>
          <w:bCs/>
        </w:rPr>
        <w:tab/>
      </w:r>
      <w:r w:rsidR="00E96422" w:rsidRPr="004962ED">
        <w:rPr>
          <w:rFonts w:asciiTheme="minorHAnsi" w:eastAsia="Times New Roman" w:hAnsiTheme="minorHAnsi" w:cstheme="minorHAnsi"/>
          <w:bCs/>
        </w:rPr>
        <w:tab/>
      </w:r>
      <w:r w:rsidR="003B0198" w:rsidRPr="004962ED">
        <w:rPr>
          <w:rFonts w:asciiTheme="minorHAnsi" w:eastAsia="Times New Roman" w:hAnsiTheme="minorHAnsi" w:cstheme="minorHAnsi"/>
          <w:bCs/>
        </w:rPr>
        <w:tab/>
      </w:r>
      <w:r w:rsidR="003B0198" w:rsidRPr="004962ED">
        <w:rPr>
          <w:rFonts w:asciiTheme="minorHAnsi" w:eastAsia="Times New Roman" w:hAnsiTheme="minorHAnsi" w:cstheme="minorHAnsi"/>
          <w:bCs/>
        </w:rPr>
        <w:tab/>
      </w:r>
      <w:r w:rsidR="00F55405" w:rsidRPr="004962ED">
        <w:rPr>
          <w:rFonts w:asciiTheme="minorHAnsi" w:eastAsia="Times New Roman" w:hAnsiTheme="minorHAnsi" w:cstheme="minorHAnsi"/>
          <w:bCs/>
        </w:rPr>
        <w:t xml:space="preserve">Rich Walters </w:t>
      </w:r>
      <w:r w:rsidR="00B84DE6" w:rsidRPr="004962ED">
        <w:rPr>
          <w:rFonts w:asciiTheme="minorHAnsi" w:eastAsia="Times New Roman" w:hAnsiTheme="minorHAnsi" w:cstheme="minorHAnsi"/>
          <w:bCs/>
        </w:rPr>
        <w:t>–</w:t>
      </w:r>
      <w:r w:rsidR="00F55405" w:rsidRPr="004962ED">
        <w:rPr>
          <w:rFonts w:asciiTheme="minorHAnsi" w:eastAsia="Times New Roman" w:hAnsiTheme="minorHAnsi" w:cstheme="minorHAnsi"/>
          <w:bCs/>
        </w:rPr>
        <w:t xml:space="preserve"> Member</w:t>
      </w:r>
    </w:p>
    <w:p w14:paraId="678E6219" w14:textId="6E25B2B5" w:rsidR="00B84DE6" w:rsidRPr="004962ED" w:rsidRDefault="00B65F16" w:rsidP="003B0198">
      <w:pPr>
        <w:jc w:val="both"/>
        <w:rPr>
          <w:rFonts w:asciiTheme="minorHAnsi" w:eastAsia="Times New Roman" w:hAnsiTheme="minorHAnsi" w:cstheme="minorHAnsi"/>
        </w:rPr>
      </w:pPr>
      <w:r>
        <w:rPr>
          <w:rFonts w:asciiTheme="minorHAnsi" w:eastAsia="Times New Roman" w:hAnsiTheme="minorHAnsi" w:cstheme="minorHAnsi"/>
        </w:rPr>
        <w:t>Jennifer Schellpeper - Alternate</w:t>
      </w:r>
      <w:r w:rsidR="004962ED">
        <w:rPr>
          <w:rFonts w:asciiTheme="minorHAnsi" w:eastAsia="Times New Roman" w:hAnsiTheme="minorHAnsi" w:cstheme="minorHAnsi"/>
        </w:rPr>
        <w:tab/>
      </w:r>
      <w:r w:rsidR="004962ED">
        <w:rPr>
          <w:rFonts w:asciiTheme="minorHAnsi" w:eastAsia="Times New Roman" w:hAnsiTheme="minorHAnsi" w:cstheme="minorHAnsi"/>
        </w:rPr>
        <w:tab/>
      </w:r>
      <w:r w:rsidR="004962ED">
        <w:rPr>
          <w:rFonts w:asciiTheme="minorHAnsi" w:eastAsia="Times New Roman" w:hAnsiTheme="minorHAnsi" w:cstheme="minorHAnsi"/>
        </w:rPr>
        <w:tab/>
      </w:r>
      <w:r w:rsidR="004962ED">
        <w:rPr>
          <w:rFonts w:asciiTheme="minorHAnsi" w:eastAsia="Times New Roman" w:hAnsiTheme="minorHAnsi" w:cstheme="minorHAnsi"/>
        </w:rPr>
        <w:tab/>
      </w:r>
      <w:r w:rsidR="00B03512" w:rsidRPr="004962ED">
        <w:rPr>
          <w:rFonts w:asciiTheme="minorHAnsi" w:eastAsia="Times New Roman" w:hAnsiTheme="minorHAnsi" w:cstheme="minorHAnsi"/>
          <w:bCs/>
        </w:rPr>
        <w:t>Amanda Hegg</w:t>
      </w:r>
      <w:r w:rsidR="00725D1A" w:rsidRPr="004962ED">
        <w:rPr>
          <w:rFonts w:asciiTheme="minorHAnsi" w:eastAsia="Times New Roman" w:hAnsiTheme="minorHAnsi" w:cstheme="minorHAnsi"/>
        </w:rPr>
        <w:t xml:space="preserve"> – </w:t>
      </w:r>
      <w:r w:rsidR="00B84DE6" w:rsidRPr="004962ED">
        <w:rPr>
          <w:rFonts w:asciiTheme="minorHAnsi" w:eastAsia="Times New Roman" w:hAnsiTheme="minorHAnsi" w:cstheme="minorHAnsi"/>
          <w:bCs/>
        </w:rPr>
        <w:t>Member</w:t>
      </w:r>
    </w:p>
    <w:p w14:paraId="673CA225" w14:textId="05149DBD" w:rsidR="00B03512" w:rsidRPr="004962ED" w:rsidRDefault="00F55405" w:rsidP="003B0198">
      <w:pPr>
        <w:jc w:val="both"/>
        <w:rPr>
          <w:rFonts w:asciiTheme="minorHAnsi" w:eastAsia="Times New Roman" w:hAnsiTheme="minorHAnsi" w:cstheme="minorHAnsi"/>
          <w:bCs/>
        </w:rPr>
      </w:pP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00E96422" w:rsidRPr="004962ED">
        <w:rPr>
          <w:rFonts w:asciiTheme="minorHAnsi" w:eastAsia="Times New Roman" w:hAnsiTheme="minorHAnsi" w:cstheme="minorHAnsi"/>
          <w:bCs/>
        </w:rPr>
        <w:tab/>
      </w:r>
      <w:r w:rsidR="00E96422" w:rsidRPr="004962ED">
        <w:rPr>
          <w:rFonts w:asciiTheme="minorHAnsi" w:eastAsia="Times New Roman" w:hAnsiTheme="minorHAnsi" w:cstheme="minorHAnsi"/>
          <w:bCs/>
        </w:rPr>
        <w:tab/>
      </w:r>
      <w:r w:rsidR="00E96422" w:rsidRPr="004962ED">
        <w:rPr>
          <w:rFonts w:asciiTheme="minorHAnsi" w:eastAsia="Times New Roman" w:hAnsiTheme="minorHAnsi" w:cstheme="minorHAnsi"/>
          <w:bCs/>
        </w:rPr>
        <w:tab/>
      </w:r>
      <w:r w:rsidR="003B0198" w:rsidRPr="004962ED">
        <w:rPr>
          <w:rFonts w:asciiTheme="minorHAnsi" w:eastAsia="Times New Roman" w:hAnsiTheme="minorHAnsi" w:cstheme="minorHAnsi"/>
          <w:bCs/>
        </w:rPr>
        <w:tab/>
      </w:r>
      <w:r w:rsidR="003B0198" w:rsidRPr="004962ED">
        <w:rPr>
          <w:rFonts w:asciiTheme="minorHAnsi" w:eastAsia="Times New Roman" w:hAnsiTheme="minorHAnsi" w:cstheme="minorHAnsi"/>
          <w:bCs/>
        </w:rPr>
        <w:tab/>
      </w:r>
      <w:r w:rsidR="00725D1A" w:rsidRPr="004962ED">
        <w:rPr>
          <w:rFonts w:asciiTheme="minorHAnsi" w:eastAsia="Times New Roman" w:hAnsiTheme="minorHAnsi" w:cstheme="minorHAnsi"/>
          <w:bCs/>
        </w:rPr>
        <w:t>Bethany Ostrom – Alternate</w:t>
      </w:r>
    </w:p>
    <w:p w14:paraId="0A4890FE" w14:textId="44B2DE08" w:rsidR="00B86430" w:rsidRPr="004962ED" w:rsidRDefault="00B86430" w:rsidP="003B0198">
      <w:pPr>
        <w:jc w:val="both"/>
        <w:rPr>
          <w:rFonts w:asciiTheme="minorHAnsi" w:eastAsia="Times New Roman" w:hAnsiTheme="minorHAnsi" w:cstheme="minorHAnsi"/>
          <w:bCs/>
        </w:rPr>
      </w:pP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t>Melissa Mosier – Alternate</w:t>
      </w:r>
    </w:p>
    <w:p w14:paraId="2BB255BB" w14:textId="77777777" w:rsidR="003B0198" w:rsidRPr="008F665E" w:rsidRDefault="003B0198" w:rsidP="003B0198">
      <w:pPr>
        <w:jc w:val="both"/>
        <w:rPr>
          <w:rFonts w:asciiTheme="minorHAnsi" w:eastAsia="Times New Roman" w:hAnsiTheme="minorHAnsi" w:cstheme="minorHAnsi"/>
          <w:bCs/>
          <w:highlight w:val="yellow"/>
        </w:rPr>
      </w:pPr>
    </w:p>
    <w:p w14:paraId="738FBA8D" w14:textId="77777777" w:rsidR="003B0198" w:rsidRPr="004962ED" w:rsidRDefault="003B0198" w:rsidP="003B0198">
      <w:pPr>
        <w:jc w:val="both"/>
        <w:rPr>
          <w:rFonts w:asciiTheme="minorHAnsi" w:eastAsia="Times New Roman" w:hAnsiTheme="minorHAnsi" w:cstheme="minorHAnsi"/>
          <w:bCs/>
        </w:rPr>
      </w:pPr>
      <w:r w:rsidRPr="004962ED">
        <w:rPr>
          <w:rFonts w:asciiTheme="minorHAnsi" w:eastAsia="Times New Roman" w:hAnsiTheme="minorHAnsi" w:cstheme="minorHAnsi"/>
          <w:b/>
          <w:bCs/>
        </w:rPr>
        <w:t>Upper Platte Water Users</w:t>
      </w:r>
      <w:r w:rsidRPr="004962ED">
        <w:rPr>
          <w:rFonts w:asciiTheme="minorHAnsi" w:eastAsia="Times New Roman" w:hAnsiTheme="minorHAnsi" w:cstheme="minorHAnsi"/>
          <w:bCs/>
        </w:rPr>
        <w:t xml:space="preserve"> </w:t>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
          <w:bCs/>
        </w:rPr>
        <w:t>Colorado Water Users</w:t>
      </w:r>
    </w:p>
    <w:p w14:paraId="000D8E96" w14:textId="27E1E12B" w:rsidR="003B0198" w:rsidRPr="004962ED" w:rsidRDefault="00E96422" w:rsidP="003B0198">
      <w:pPr>
        <w:jc w:val="both"/>
        <w:rPr>
          <w:rFonts w:asciiTheme="minorHAnsi" w:eastAsia="Times New Roman" w:hAnsiTheme="minorHAnsi" w:cstheme="minorHAnsi"/>
          <w:bCs/>
        </w:rPr>
      </w:pPr>
      <w:r w:rsidRPr="004962ED">
        <w:rPr>
          <w:rFonts w:asciiTheme="minorHAnsi" w:eastAsia="Times New Roman" w:hAnsiTheme="minorHAnsi" w:cstheme="minorHAnsi"/>
          <w:bCs/>
        </w:rPr>
        <w:t>n/a</w:t>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006C1C59" w:rsidRPr="004962ED">
        <w:rPr>
          <w:rFonts w:asciiTheme="minorHAnsi" w:eastAsia="Times New Roman" w:hAnsiTheme="minorHAnsi" w:cstheme="minorHAnsi"/>
          <w:bCs/>
        </w:rPr>
        <w:t>Jason Marks</w:t>
      </w:r>
      <w:r w:rsidR="00725D1A" w:rsidRPr="004962ED">
        <w:rPr>
          <w:rFonts w:asciiTheme="minorHAnsi" w:eastAsia="Times New Roman" w:hAnsiTheme="minorHAnsi" w:cstheme="minorHAnsi"/>
        </w:rPr>
        <w:t xml:space="preserve"> – </w:t>
      </w:r>
      <w:r w:rsidR="006C1C59" w:rsidRPr="004962ED">
        <w:rPr>
          <w:rFonts w:asciiTheme="minorHAnsi" w:eastAsia="Times New Roman" w:hAnsiTheme="minorHAnsi" w:cstheme="minorHAnsi"/>
          <w:bCs/>
        </w:rPr>
        <w:t>Member</w:t>
      </w:r>
    </w:p>
    <w:p w14:paraId="2323D07C" w14:textId="77777777" w:rsidR="003B0198" w:rsidRPr="008F665E" w:rsidRDefault="003B0198" w:rsidP="003B0198">
      <w:pPr>
        <w:jc w:val="both"/>
        <w:rPr>
          <w:rFonts w:asciiTheme="minorHAnsi" w:eastAsia="Times New Roman" w:hAnsiTheme="minorHAnsi" w:cstheme="minorHAnsi"/>
          <w:b/>
          <w:bCs/>
          <w:highlight w:val="yellow"/>
        </w:rPr>
      </w:pPr>
    </w:p>
    <w:p w14:paraId="1FA9709A" w14:textId="508F040A" w:rsidR="00F55405" w:rsidRPr="004962ED" w:rsidRDefault="003B0198" w:rsidP="00623091">
      <w:pPr>
        <w:jc w:val="both"/>
        <w:rPr>
          <w:rFonts w:asciiTheme="minorHAnsi" w:eastAsia="Times New Roman" w:hAnsiTheme="minorHAnsi" w:cstheme="minorHAnsi"/>
          <w:b/>
          <w:bCs/>
        </w:rPr>
      </w:pPr>
      <w:r w:rsidRPr="004962ED">
        <w:rPr>
          <w:rFonts w:asciiTheme="minorHAnsi" w:eastAsia="Times New Roman" w:hAnsiTheme="minorHAnsi" w:cstheme="minorHAnsi"/>
          <w:b/>
          <w:bCs/>
        </w:rPr>
        <w:t>Downstream Water Users</w:t>
      </w:r>
      <w:r w:rsidR="00BA2DD4" w:rsidRPr="004962ED">
        <w:rPr>
          <w:rFonts w:asciiTheme="minorHAnsi" w:eastAsia="Times New Roman" w:hAnsiTheme="minorHAnsi" w:cstheme="minorHAnsi"/>
          <w:b/>
          <w:bCs/>
        </w:rPr>
        <w:tab/>
      </w:r>
      <w:r w:rsidR="00BA2DD4" w:rsidRPr="004962ED">
        <w:rPr>
          <w:rFonts w:asciiTheme="minorHAnsi" w:eastAsia="Times New Roman" w:hAnsiTheme="minorHAnsi" w:cstheme="minorHAnsi"/>
          <w:b/>
          <w:bCs/>
        </w:rPr>
        <w:tab/>
      </w:r>
      <w:r w:rsidR="00BA2DD4" w:rsidRPr="004962ED">
        <w:rPr>
          <w:rFonts w:asciiTheme="minorHAnsi" w:eastAsia="Times New Roman" w:hAnsiTheme="minorHAnsi" w:cstheme="minorHAnsi"/>
          <w:b/>
          <w:bCs/>
        </w:rPr>
        <w:tab/>
      </w:r>
      <w:r w:rsidR="00BA2DD4" w:rsidRPr="004962ED">
        <w:rPr>
          <w:rFonts w:asciiTheme="minorHAnsi" w:eastAsia="Times New Roman" w:hAnsiTheme="minorHAnsi" w:cstheme="minorHAnsi"/>
          <w:b/>
          <w:bCs/>
        </w:rPr>
        <w:tab/>
      </w:r>
    </w:p>
    <w:p w14:paraId="4C05B82A" w14:textId="1B52E154" w:rsidR="006C1C59" w:rsidRPr="004962ED" w:rsidRDefault="00FD53AA" w:rsidP="00CD0532">
      <w:pPr>
        <w:jc w:val="both"/>
        <w:rPr>
          <w:rFonts w:asciiTheme="minorHAnsi" w:eastAsia="Times New Roman" w:hAnsiTheme="minorHAnsi" w:cstheme="minorHAnsi"/>
        </w:rPr>
      </w:pPr>
      <w:r w:rsidRPr="004962ED">
        <w:rPr>
          <w:rFonts w:asciiTheme="minorHAnsi" w:eastAsia="Times New Roman" w:hAnsiTheme="minorHAnsi" w:cstheme="minorHAnsi"/>
        </w:rPr>
        <w:t>Brandi Flyr</w:t>
      </w:r>
      <w:r w:rsidR="00623091" w:rsidRPr="004962ED">
        <w:rPr>
          <w:rFonts w:asciiTheme="minorHAnsi" w:eastAsia="Times New Roman" w:hAnsiTheme="minorHAnsi" w:cstheme="minorHAnsi"/>
        </w:rPr>
        <w:t xml:space="preserve"> </w:t>
      </w:r>
      <w:r w:rsidR="006C1C59" w:rsidRPr="004962ED">
        <w:rPr>
          <w:rFonts w:asciiTheme="minorHAnsi" w:eastAsia="Times New Roman" w:hAnsiTheme="minorHAnsi" w:cstheme="minorHAnsi"/>
        </w:rPr>
        <w:t>–</w:t>
      </w:r>
      <w:r w:rsidR="00623091" w:rsidRPr="004962ED">
        <w:rPr>
          <w:rFonts w:asciiTheme="minorHAnsi" w:eastAsia="Times New Roman" w:hAnsiTheme="minorHAnsi" w:cstheme="minorHAnsi"/>
        </w:rPr>
        <w:t xml:space="preserve"> Member</w:t>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p>
    <w:p w14:paraId="17B709B8" w14:textId="650B4D14" w:rsidR="00BA2DD4" w:rsidRPr="004962ED" w:rsidRDefault="00FD53AA" w:rsidP="00CD0532">
      <w:pPr>
        <w:jc w:val="both"/>
        <w:rPr>
          <w:rFonts w:asciiTheme="minorHAnsi" w:eastAsia="Times New Roman" w:hAnsiTheme="minorHAnsi" w:cstheme="minorHAnsi"/>
        </w:rPr>
      </w:pPr>
      <w:r w:rsidRPr="004962ED">
        <w:rPr>
          <w:rFonts w:asciiTheme="minorHAnsi" w:eastAsia="Times New Roman" w:hAnsiTheme="minorHAnsi" w:cstheme="minorHAnsi"/>
        </w:rPr>
        <w:t>Jim Jenniges</w:t>
      </w:r>
      <w:r w:rsidR="00B86430" w:rsidRPr="004962ED">
        <w:rPr>
          <w:rFonts w:asciiTheme="minorHAnsi" w:eastAsia="Times New Roman" w:hAnsiTheme="minorHAnsi" w:cstheme="minorHAnsi"/>
        </w:rPr>
        <w:t xml:space="preserve"> – Member</w:t>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p>
    <w:p w14:paraId="52A251BC" w14:textId="43B58366" w:rsidR="00503C8B" w:rsidRPr="008F665E" w:rsidRDefault="00FD53AA" w:rsidP="00FD53AA">
      <w:pPr>
        <w:jc w:val="both"/>
        <w:rPr>
          <w:rFonts w:asciiTheme="minorHAnsi" w:eastAsia="Times New Roman" w:hAnsiTheme="minorHAnsi" w:cstheme="minorHAnsi"/>
          <w:highlight w:val="yellow"/>
        </w:rPr>
      </w:pPr>
      <w:r w:rsidRPr="004962ED">
        <w:rPr>
          <w:rFonts w:asciiTheme="minorHAnsi" w:eastAsia="Times New Roman" w:hAnsiTheme="minorHAnsi" w:cstheme="minorHAnsi"/>
        </w:rPr>
        <w:t>Dave Zorn – Member</w:t>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p>
    <w:p w14:paraId="12C5293C" w14:textId="77777777" w:rsidR="00FD53AA" w:rsidRPr="008F665E" w:rsidRDefault="00FD53AA" w:rsidP="00CD0532">
      <w:pPr>
        <w:jc w:val="both"/>
        <w:rPr>
          <w:rFonts w:asciiTheme="minorHAnsi" w:eastAsia="Times New Roman" w:hAnsiTheme="minorHAnsi" w:cstheme="minorHAnsi"/>
          <w:highlight w:val="yellow"/>
        </w:rPr>
      </w:pPr>
    </w:p>
    <w:p w14:paraId="1B593463" w14:textId="77777777" w:rsidR="003B73C6" w:rsidRPr="008F665E" w:rsidRDefault="003B73C6" w:rsidP="003B0198">
      <w:pPr>
        <w:ind w:left="4320" w:firstLine="720"/>
        <w:jc w:val="both"/>
        <w:rPr>
          <w:rFonts w:asciiTheme="minorHAnsi" w:eastAsia="Times New Roman" w:hAnsiTheme="minorHAnsi" w:cstheme="minorHAnsi"/>
          <w:highlight w:val="yellow"/>
        </w:rPr>
      </w:pPr>
    </w:p>
    <w:p w14:paraId="694627E1" w14:textId="7814D39F" w:rsidR="003B0198" w:rsidRPr="002A3077" w:rsidRDefault="003B0198" w:rsidP="003B0198">
      <w:pPr>
        <w:jc w:val="both"/>
        <w:rPr>
          <w:rFonts w:asciiTheme="minorHAnsi" w:eastAsia="Times New Roman" w:hAnsiTheme="minorHAnsi" w:cstheme="minorHAnsi"/>
        </w:rPr>
      </w:pPr>
      <w:r w:rsidRPr="00D42362">
        <w:rPr>
          <w:rFonts w:asciiTheme="minorHAnsi" w:eastAsia="Times New Roman" w:hAnsiTheme="minorHAnsi" w:cstheme="minorHAnsi"/>
          <w:b/>
          <w:bCs/>
          <w:color w:val="0070C0"/>
        </w:rPr>
        <w:t>Executive Director’s Office (EDO)</w:t>
      </w:r>
      <w:r w:rsidR="00B41730" w:rsidRPr="00D42362">
        <w:rPr>
          <w:rFonts w:asciiTheme="minorHAnsi" w:eastAsia="Times New Roman" w:hAnsiTheme="minorHAnsi" w:cstheme="minorHAnsi"/>
          <w:b/>
          <w:bCs/>
          <w:color w:val="0070C0"/>
        </w:rPr>
        <w:tab/>
      </w:r>
      <w:r w:rsidR="00B41730" w:rsidRPr="00D42362">
        <w:rPr>
          <w:rFonts w:asciiTheme="minorHAnsi" w:eastAsia="Times New Roman" w:hAnsiTheme="minorHAnsi" w:cstheme="minorHAnsi"/>
          <w:b/>
          <w:bCs/>
          <w:color w:val="0070C0"/>
        </w:rPr>
        <w:tab/>
      </w:r>
      <w:r w:rsidR="00B41730" w:rsidRPr="00D42362">
        <w:rPr>
          <w:rFonts w:asciiTheme="minorHAnsi" w:eastAsia="Times New Roman" w:hAnsiTheme="minorHAnsi" w:cstheme="minorHAnsi"/>
          <w:b/>
          <w:bCs/>
          <w:color w:val="0070C0"/>
        </w:rPr>
        <w:tab/>
        <w:t>Other Participants</w:t>
      </w:r>
    </w:p>
    <w:p w14:paraId="483414B8" w14:textId="063DB462" w:rsidR="004711AB" w:rsidRPr="002A3077" w:rsidRDefault="003B0198" w:rsidP="00491585">
      <w:pPr>
        <w:jc w:val="both"/>
        <w:rPr>
          <w:rFonts w:asciiTheme="minorHAnsi" w:eastAsia="Times New Roman" w:hAnsiTheme="minorHAnsi" w:cstheme="minorHAnsi"/>
        </w:rPr>
      </w:pPr>
      <w:r w:rsidRPr="002A3077">
        <w:rPr>
          <w:rFonts w:asciiTheme="minorHAnsi" w:eastAsia="Times New Roman" w:hAnsiTheme="minorHAnsi" w:cstheme="minorHAnsi"/>
        </w:rPr>
        <w:t>Jason Farnsworth, ED</w:t>
      </w:r>
      <w:r w:rsidR="00725D1A" w:rsidRPr="002A3077">
        <w:rPr>
          <w:rFonts w:asciiTheme="minorHAnsi" w:eastAsia="Times New Roman" w:hAnsiTheme="minorHAnsi" w:cstheme="minorHAnsi"/>
        </w:rPr>
        <w:tab/>
      </w:r>
      <w:r w:rsidR="00B41730" w:rsidRPr="002A3077">
        <w:rPr>
          <w:rFonts w:asciiTheme="minorHAnsi" w:eastAsia="Times New Roman" w:hAnsiTheme="minorHAnsi" w:cstheme="minorHAnsi"/>
        </w:rPr>
        <w:tab/>
      </w:r>
      <w:r w:rsidR="00B41730" w:rsidRPr="002A3077">
        <w:rPr>
          <w:rFonts w:asciiTheme="minorHAnsi" w:eastAsia="Times New Roman" w:hAnsiTheme="minorHAnsi" w:cstheme="minorHAnsi"/>
        </w:rPr>
        <w:tab/>
      </w:r>
      <w:r w:rsidR="00B41730" w:rsidRPr="002A3077">
        <w:rPr>
          <w:rFonts w:asciiTheme="minorHAnsi" w:eastAsia="Times New Roman" w:hAnsiTheme="minorHAnsi" w:cstheme="minorHAnsi"/>
        </w:rPr>
        <w:tab/>
      </w:r>
      <w:r w:rsidR="00B41730" w:rsidRPr="002A3077">
        <w:rPr>
          <w:rFonts w:asciiTheme="minorHAnsi" w:eastAsia="Times New Roman" w:hAnsiTheme="minorHAnsi" w:cstheme="minorHAnsi"/>
        </w:rPr>
        <w:tab/>
      </w:r>
      <w:r w:rsidR="004711AB" w:rsidRPr="002A3077">
        <w:rPr>
          <w:rFonts w:asciiTheme="minorHAnsi" w:eastAsia="Times New Roman" w:hAnsiTheme="minorHAnsi" w:cstheme="minorHAnsi"/>
        </w:rPr>
        <w:t xml:space="preserve">David Baasch – Crane Trust </w:t>
      </w:r>
    </w:p>
    <w:p w14:paraId="5114F59B" w14:textId="7D35A074" w:rsidR="00BB004E" w:rsidRPr="002A3077" w:rsidRDefault="00725D1A" w:rsidP="00491585">
      <w:pPr>
        <w:jc w:val="both"/>
        <w:rPr>
          <w:rFonts w:asciiTheme="minorHAnsi" w:eastAsia="Times New Roman" w:hAnsiTheme="minorHAnsi" w:cstheme="minorHAnsi"/>
        </w:rPr>
      </w:pPr>
      <w:r w:rsidRPr="002A3077">
        <w:rPr>
          <w:rFonts w:asciiTheme="minorHAnsi" w:eastAsia="Times New Roman" w:hAnsiTheme="minorHAnsi" w:cstheme="minorHAnsi"/>
        </w:rPr>
        <w:t>Chad Smith</w:t>
      </w:r>
      <w:r w:rsidR="009659DC" w:rsidRPr="002A3077">
        <w:rPr>
          <w:rFonts w:asciiTheme="minorHAnsi" w:eastAsia="Times New Roman" w:hAnsiTheme="minorHAnsi" w:cstheme="minorHAnsi"/>
        </w:rPr>
        <w:tab/>
      </w:r>
      <w:r w:rsidR="009659DC" w:rsidRPr="002A3077">
        <w:rPr>
          <w:rFonts w:asciiTheme="minorHAnsi" w:eastAsia="Times New Roman" w:hAnsiTheme="minorHAnsi" w:cstheme="minorHAnsi"/>
        </w:rPr>
        <w:tab/>
      </w:r>
      <w:r w:rsidR="00491585" w:rsidRPr="002A3077">
        <w:rPr>
          <w:rFonts w:asciiTheme="minorHAnsi" w:eastAsia="Times New Roman" w:hAnsiTheme="minorHAnsi" w:cstheme="minorHAnsi"/>
        </w:rPr>
        <w:tab/>
      </w:r>
      <w:r w:rsidR="00491585" w:rsidRPr="002A3077">
        <w:rPr>
          <w:rFonts w:asciiTheme="minorHAnsi" w:eastAsia="Times New Roman" w:hAnsiTheme="minorHAnsi" w:cstheme="minorHAnsi"/>
        </w:rPr>
        <w:tab/>
      </w:r>
      <w:r w:rsidR="00491585" w:rsidRPr="002A3077">
        <w:rPr>
          <w:rFonts w:asciiTheme="minorHAnsi" w:eastAsia="Times New Roman" w:hAnsiTheme="minorHAnsi" w:cstheme="minorHAnsi"/>
        </w:rPr>
        <w:tab/>
      </w:r>
      <w:r w:rsidR="00491585" w:rsidRPr="002A3077">
        <w:rPr>
          <w:rFonts w:asciiTheme="minorHAnsi" w:eastAsia="Times New Roman" w:hAnsiTheme="minorHAnsi" w:cstheme="minorHAnsi"/>
        </w:rPr>
        <w:tab/>
      </w:r>
      <w:r w:rsidR="00E56AC2" w:rsidRPr="00AE1F04">
        <w:rPr>
          <w:rFonts w:asciiTheme="minorHAnsi" w:eastAsia="Times New Roman" w:hAnsiTheme="minorHAnsi" w:cstheme="minorHAnsi"/>
        </w:rPr>
        <w:t>Brooke Mott – NE DNR</w:t>
      </w:r>
      <w:r w:rsidR="00E56AC2" w:rsidRPr="002A3077">
        <w:rPr>
          <w:rFonts w:asciiTheme="minorHAnsi" w:eastAsia="Times New Roman" w:hAnsiTheme="minorHAnsi" w:cstheme="minorHAnsi"/>
        </w:rPr>
        <w:tab/>
      </w:r>
    </w:p>
    <w:p w14:paraId="4854840B" w14:textId="31165258" w:rsidR="009659DC" w:rsidRPr="002A3077" w:rsidRDefault="009659DC" w:rsidP="00BB004E">
      <w:pPr>
        <w:jc w:val="both"/>
        <w:rPr>
          <w:rFonts w:asciiTheme="minorHAnsi" w:eastAsia="Times New Roman" w:hAnsiTheme="minorHAnsi" w:cstheme="minorHAnsi"/>
          <w:lang w:val="pt-BR"/>
        </w:rPr>
      </w:pPr>
      <w:r w:rsidRPr="002A3077">
        <w:rPr>
          <w:rFonts w:asciiTheme="minorHAnsi" w:eastAsia="Times New Roman" w:hAnsiTheme="minorHAnsi" w:cstheme="minorHAnsi"/>
          <w:lang w:val="pt-BR"/>
        </w:rPr>
        <w:t>Malinda Henry</w:t>
      </w:r>
      <w:r w:rsidRPr="002A3077">
        <w:rPr>
          <w:rFonts w:asciiTheme="minorHAnsi" w:eastAsia="Times New Roman" w:hAnsiTheme="minorHAnsi" w:cstheme="minorHAnsi"/>
          <w:lang w:val="pt-BR"/>
        </w:rPr>
        <w:tab/>
      </w:r>
      <w:r w:rsidRPr="002A3077">
        <w:rPr>
          <w:rFonts w:asciiTheme="minorHAnsi" w:eastAsia="Times New Roman" w:hAnsiTheme="minorHAnsi" w:cstheme="minorHAnsi"/>
          <w:lang w:val="pt-BR"/>
        </w:rPr>
        <w:tab/>
      </w:r>
      <w:r w:rsidRPr="002A3077">
        <w:rPr>
          <w:rFonts w:asciiTheme="minorHAnsi" w:eastAsia="Times New Roman" w:hAnsiTheme="minorHAnsi" w:cstheme="minorHAnsi"/>
          <w:lang w:val="pt-BR"/>
        </w:rPr>
        <w:tab/>
      </w:r>
      <w:r w:rsidRPr="002A3077">
        <w:rPr>
          <w:rFonts w:asciiTheme="minorHAnsi" w:eastAsia="Times New Roman" w:hAnsiTheme="minorHAnsi" w:cstheme="minorHAnsi"/>
          <w:lang w:val="pt-BR"/>
        </w:rPr>
        <w:tab/>
      </w:r>
      <w:r w:rsidRPr="002A3077">
        <w:rPr>
          <w:rFonts w:asciiTheme="minorHAnsi" w:eastAsia="Times New Roman" w:hAnsiTheme="minorHAnsi" w:cstheme="minorHAnsi"/>
          <w:lang w:val="pt-BR"/>
        </w:rPr>
        <w:tab/>
      </w:r>
      <w:r w:rsidRPr="002A3077">
        <w:rPr>
          <w:rFonts w:asciiTheme="minorHAnsi" w:eastAsia="Times New Roman" w:hAnsiTheme="minorHAnsi" w:cstheme="minorHAnsi"/>
          <w:lang w:val="pt-BR"/>
        </w:rPr>
        <w:tab/>
      </w:r>
      <w:r w:rsidR="0063178C">
        <w:rPr>
          <w:rFonts w:asciiTheme="minorHAnsi" w:eastAsia="Times New Roman" w:hAnsiTheme="minorHAnsi" w:cstheme="minorHAnsi"/>
          <w:lang w:val="pt-BR"/>
        </w:rPr>
        <w:t>Avery Dresser</w:t>
      </w:r>
      <w:r w:rsidR="00B06D9F" w:rsidRPr="002A3077">
        <w:rPr>
          <w:rFonts w:asciiTheme="minorHAnsi" w:eastAsia="Times New Roman" w:hAnsiTheme="minorHAnsi" w:cstheme="minorHAnsi"/>
          <w:lang w:val="pt-BR"/>
        </w:rPr>
        <w:t xml:space="preserve"> – NE DNR</w:t>
      </w:r>
    </w:p>
    <w:p w14:paraId="70FF1148" w14:textId="4DC708C7" w:rsidR="00BB004E" w:rsidRPr="002A3077" w:rsidRDefault="009659DC" w:rsidP="00BB004E">
      <w:pPr>
        <w:jc w:val="both"/>
        <w:rPr>
          <w:rFonts w:asciiTheme="minorHAnsi" w:eastAsia="Times New Roman" w:hAnsiTheme="minorHAnsi" w:cstheme="minorHAnsi"/>
        </w:rPr>
      </w:pPr>
      <w:r w:rsidRPr="002A3077">
        <w:rPr>
          <w:rFonts w:asciiTheme="minorHAnsi" w:eastAsia="Times New Roman" w:hAnsiTheme="minorHAnsi" w:cstheme="minorHAnsi"/>
        </w:rPr>
        <w:t>Justin Brei</w:t>
      </w:r>
      <w:r w:rsidR="00BB004E" w:rsidRPr="002A3077">
        <w:rPr>
          <w:rFonts w:asciiTheme="minorHAnsi" w:eastAsia="Times New Roman" w:hAnsiTheme="minorHAnsi" w:cstheme="minorHAnsi"/>
        </w:rPr>
        <w:tab/>
      </w:r>
      <w:r w:rsidR="00BB004E" w:rsidRPr="002A3077">
        <w:rPr>
          <w:rFonts w:asciiTheme="minorHAnsi" w:eastAsia="Times New Roman" w:hAnsiTheme="minorHAnsi" w:cstheme="minorHAnsi"/>
        </w:rPr>
        <w:tab/>
      </w:r>
      <w:r w:rsidR="008006A6" w:rsidRPr="002A3077">
        <w:rPr>
          <w:rFonts w:asciiTheme="minorHAnsi" w:eastAsia="Times New Roman" w:hAnsiTheme="minorHAnsi" w:cstheme="minorHAnsi"/>
        </w:rPr>
        <w:tab/>
      </w:r>
      <w:r w:rsidR="008006A6" w:rsidRPr="002A3077">
        <w:rPr>
          <w:rFonts w:asciiTheme="minorHAnsi" w:eastAsia="Times New Roman" w:hAnsiTheme="minorHAnsi" w:cstheme="minorHAnsi"/>
        </w:rPr>
        <w:tab/>
      </w:r>
      <w:r w:rsidR="008006A6" w:rsidRPr="002A3077">
        <w:rPr>
          <w:rFonts w:asciiTheme="minorHAnsi" w:eastAsia="Times New Roman" w:hAnsiTheme="minorHAnsi" w:cstheme="minorHAnsi"/>
        </w:rPr>
        <w:tab/>
      </w:r>
      <w:r w:rsidR="008006A6" w:rsidRPr="002A3077">
        <w:rPr>
          <w:rFonts w:asciiTheme="minorHAnsi" w:eastAsia="Times New Roman" w:hAnsiTheme="minorHAnsi" w:cstheme="minorHAnsi"/>
        </w:rPr>
        <w:tab/>
      </w:r>
      <w:r w:rsidR="00E56AC2">
        <w:rPr>
          <w:rFonts w:asciiTheme="minorHAnsi" w:eastAsia="Times New Roman" w:hAnsiTheme="minorHAnsi" w:cstheme="minorHAnsi"/>
        </w:rPr>
        <w:t>Ryan Kelly – NE DNR</w:t>
      </w:r>
    </w:p>
    <w:p w14:paraId="52B1EFB8" w14:textId="22A4A672" w:rsidR="00B86430" w:rsidRPr="0063178C" w:rsidRDefault="0063178C" w:rsidP="00491585">
      <w:pPr>
        <w:jc w:val="both"/>
        <w:rPr>
          <w:rFonts w:asciiTheme="minorHAnsi" w:eastAsia="Times New Roman" w:hAnsiTheme="minorHAnsi" w:cstheme="minorHAnsi"/>
        </w:rPr>
      </w:pPr>
      <w:r w:rsidRPr="0063178C">
        <w:rPr>
          <w:rFonts w:asciiTheme="minorHAnsi" w:eastAsia="Times New Roman" w:hAnsiTheme="minorHAnsi" w:cstheme="minorHAnsi"/>
        </w:rPr>
        <w:t>Seth Turn</w:t>
      </w:r>
      <w:r>
        <w:rPr>
          <w:rFonts w:asciiTheme="minorHAnsi" w:eastAsia="Times New Roman" w:hAnsiTheme="minorHAnsi" w:cstheme="minorHAnsi"/>
        </w:rPr>
        <w:t>er</w:t>
      </w:r>
      <w:r w:rsidR="00491585" w:rsidRPr="0063178C">
        <w:rPr>
          <w:rFonts w:asciiTheme="minorHAnsi" w:eastAsia="Times New Roman" w:hAnsiTheme="minorHAnsi" w:cstheme="minorHAnsi"/>
        </w:rPr>
        <w:tab/>
      </w:r>
      <w:r w:rsidR="00491585" w:rsidRPr="0063178C">
        <w:rPr>
          <w:rFonts w:asciiTheme="minorHAnsi" w:eastAsia="Times New Roman" w:hAnsiTheme="minorHAnsi" w:cstheme="minorHAnsi"/>
        </w:rPr>
        <w:tab/>
      </w:r>
      <w:r w:rsidR="00491585" w:rsidRPr="0063178C">
        <w:rPr>
          <w:rFonts w:asciiTheme="minorHAnsi" w:eastAsia="Times New Roman" w:hAnsiTheme="minorHAnsi" w:cstheme="minorHAnsi"/>
        </w:rPr>
        <w:tab/>
      </w:r>
      <w:r w:rsidR="00491585" w:rsidRPr="0063178C">
        <w:rPr>
          <w:rFonts w:asciiTheme="minorHAnsi" w:eastAsia="Times New Roman" w:hAnsiTheme="minorHAnsi" w:cstheme="minorHAnsi"/>
        </w:rPr>
        <w:tab/>
      </w:r>
      <w:r w:rsidR="00491585" w:rsidRPr="0063178C">
        <w:rPr>
          <w:rFonts w:asciiTheme="minorHAnsi" w:eastAsia="Times New Roman" w:hAnsiTheme="minorHAnsi" w:cstheme="minorHAnsi"/>
        </w:rPr>
        <w:tab/>
      </w:r>
      <w:r w:rsidR="00491585" w:rsidRPr="0063178C">
        <w:rPr>
          <w:rFonts w:asciiTheme="minorHAnsi" w:eastAsia="Times New Roman" w:hAnsiTheme="minorHAnsi" w:cstheme="minorHAnsi"/>
        </w:rPr>
        <w:tab/>
      </w:r>
      <w:r w:rsidR="00D42362" w:rsidRPr="00DE0569">
        <w:rPr>
          <w:rFonts w:asciiTheme="minorHAnsi" w:eastAsia="Times New Roman" w:hAnsiTheme="minorHAnsi" w:cstheme="minorHAnsi"/>
        </w:rPr>
        <w:t>Jack Men</w:t>
      </w:r>
      <w:r w:rsidR="006334C8" w:rsidRPr="00DE0569">
        <w:rPr>
          <w:rFonts w:asciiTheme="minorHAnsi" w:eastAsia="Times New Roman" w:hAnsiTheme="minorHAnsi" w:cstheme="minorHAnsi"/>
        </w:rPr>
        <w:t>s</w:t>
      </w:r>
      <w:r w:rsidR="00D42362" w:rsidRPr="00DE0569">
        <w:rPr>
          <w:rFonts w:asciiTheme="minorHAnsi" w:eastAsia="Times New Roman" w:hAnsiTheme="minorHAnsi" w:cstheme="minorHAnsi"/>
        </w:rPr>
        <w:t>i</w:t>
      </w:r>
      <w:r w:rsidR="006334C8" w:rsidRPr="00DE0569">
        <w:rPr>
          <w:rFonts w:asciiTheme="minorHAnsi" w:eastAsia="Times New Roman" w:hAnsiTheme="minorHAnsi" w:cstheme="minorHAnsi"/>
        </w:rPr>
        <w:t>n</w:t>
      </w:r>
      <w:r w:rsidR="00D42362" w:rsidRPr="00DE0569">
        <w:rPr>
          <w:rFonts w:asciiTheme="minorHAnsi" w:eastAsia="Times New Roman" w:hAnsiTheme="minorHAnsi" w:cstheme="minorHAnsi"/>
        </w:rPr>
        <w:t>ger</w:t>
      </w:r>
      <w:r w:rsidR="00BA2DD4" w:rsidRPr="00DE0569">
        <w:rPr>
          <w:rFonts w:asciiTheme="minorHAnsi" w:eastAsia="Times New Roman" w:hAnsiTheme="minorHAnsi" w:cstheme="minorHAnsi"/>
        </w:rPr>
        <w:t xml:space="preserve"> – </w:t>
      </w:r>
      <w:r w:rsidR="00D42362" w:rsidRPr="00DE0569">
        <w:rPr>
          <w:rFonts w:asciiTheme="minorHAnsi" w:eastAsia="Times New Roman" w:hAnsiTheme="minorHAnsi" w:cstheme="minorHAnsi"/>
        </w:rPr>
        <w:t>NE DNR</w:t>
      </w:r>
    </w:p>
    <w:p w14:paraId="086E26E2" w14:textId="07C2CC68" w:rsidR="00B86430" w:rsidRPr="002A3077" w:rsidRDefault="00C7784C" w:rsidP="00491585">
      <w:pPr>
        <w:jc w:val="both"/>
        <w:rPr>
          <w:rFonts w:asciiTheme="minorHAnsi" w:eastAsia="Times New Roman" w:hAnsiTheme="minorHAnsi" w:cstheme="minorHAnsi"/>
        </w:rPr>
      </w:pPr>
      <w:r w:rsidRPr="002A3077">
        <w:rPr>
          <w:rFonts w:asciiTheme="minorHAnsi" w:eastAsia="Times New Roman" w:hAnsiTheme="minorHAnsi" w:cstheme="minorHAnsi"/>
        </w:rPr>
        <w:t>Patrick Farrell</w:t>
      </w:r>
      <w:r w:rsidR="00B86430" w:rsidRPr="002A3077">
        <w:rPr>
          <w:rFonts w:asciiTheme="minorHAnsi" w:eastAsia="Times New Roman" w:hAnsiTheme="minorHAnsi" w:cstheme="minorHAnsi"/>
        </w:rPr>
        <w:tab/>
      </w:r>
      <w:r w:rsidR="00B86430" w:rsidRPr="002A3077">
        <w:rPr>
          <w:rFonts w:asciiTheme="minorHAnsi" w:eastAsia="Times New Roman" w:hAnsiTheme="minorHAnsi" w:cstheme="minorHAnsi"/>
        </w:rPr>
        <w:tab/>
      </w:r>
      <w:r w:rsidR="00B86430" w:rsidRPr="002A3077">
        <w:rPr>
          <w:rFonts w:asciiTheme="minorHAnsi" w:eastAsia="Times New Roman" w:hAnsiTheme="minorHAnsi" w:cstheme="minorHAnsi"/>
        </w:rPr>
        <w:tab/>
      </w:r>
      <w:r w:rsidR="00B86430" w:rsidRPr="002A3077">
        <w:rPr>
          <w:rFonts w:asciiTheme="minorHAnsi" w:eastAsia="Times New Roman" w:hAnsiTheme="minorHAnsi" w:cstheme="minorHAnsi"/>
        </w:rPr>
        <w:tab/>
      </w:r>
      <w:r w:rsidR="00B86430" w:rsidRPr="002A3077">
        <w:rPr>
          <w:rFonts w:asciiTheme="minorHAnsi" w:eastAsia="Times New Roman" w:hAnsiTheme="minorHAnsi" w:cstheme="minorHAnsi"/>
        </w:rPr>
        <w:tab/>
      </w:r>
      <w:r w:rsidR="00B86430" w:rsidRPr="002A3077">
        <w:rPr>
          <w:rFonts w:asciiTheme="minorHAnsi" w:eastAsia="Times New Roman" w:hAnsiTheme="minorHAnsi" w:cstheme="minorHAnsi"/>
        </w:rPr>
        <w:tab/>
      </w:r>
      <w:r w:rsidR="00C32B2A">
        <w:rPr>
          <w:rFonts w:asciiTheme="minorHAnsi" w:eastAsia="Times New Roman" w:hAnsiTheme="minorHAnsi" w:cstheme="minorHAnsi"/>
        </w:rPr>
        <w:t>Mike Archer - NGPC</w:t>
      </w:r>
      <w:r w:rsidR="00491585" w:rsidRPr="002A3077">
        <w:rPr>
          <w:rFonts w:asciiTheme="minorHAnsi" w:eastAsia="Times New Roman" w:hAnsiTheme="minorHAnsi" w:cstheme="minorHAnsi"/>
        </w:rPr>
        <w:tab/>
      </w:r>
      <w:r w:rsidR="00491585" w:rsidRPr="002A3077">
        <w:rPr>
          <w:rFonts w:asciiTheme="minorHAnsi" w:eastAsia="Times New Roman" w:hAnsiTheme="minorHAnsi" w:cstheme="minorHAnsi"/>
        </w:rPr>
        <w:tab/>
      </w:r>
      <w:r w:rsidR="00491585" w:rsidRPr="002A3077">
        <w:rPr>
          <w:rFonts w:asciiTheme="minorHAnsi" w:eastAsia="Times New Roman" w:hAnsiTheme="minorHAnsi" w:cstheme="minorHAnsi"/>
        </w:rPr>
        <w:tab/>
      </w:r>
    </w:p>
    <w:p w14:paraId="43AA2FE5" w14:textId="5587D547" w:rsidR="001A696F" w:rsidRPr="002A3077" w:rsidRDefault="0063178C" w:rsidP="00CD0532">
      <w:pPr>
        <w:jc w:val="both"/>
        <w:rPr>
          <w:rFonts w:asciiTheme="minorHAnsi" w:eastAsia="Times New Roman" w:hAnsiTheme="minorHAnsi" w:cstheme="minorHAnsi"/>
        </w:rPr>
      </w:pPr>
      <w:r w:rsidRPr="002A3077">
        <w:rPr>
          <w:rFonts w:asciiTheme="minorHAnsi" w:eastAsia="Times New Roman" w:hAnsiTheme="minorHAnsi" w:cstheme="minorHAnsi"/>
        </w:rPr>
        <w:t>Jason Bruggeman</w:t>
      </w:r>
      <w:r w:rsidR="00B41730" w:rsidRPr="002A3077">
        <w:rPr>
          <w:rFonts w:asciiTheme="minorHAnsi" w:eastAsia="Times New Roman" w:hAnsiTheme="minorHAnsi" w:cstheme="minorHAnsi"/>
        </w:rPr>
        <w:tab/>
      </w:r>
      <w:r w:rsidR="00B41730" w:rsidRPr="002A3077">
        <w:rPr>
          <w:rFonts w:asciiTheme="minorHAnsi" w:eastAsia="Times New Roman" w:hAnsiTheme="minorHAnsi" w:cstheme="minorHAnsi"/>
        </w:rPr>
        <w:tab/>
      </w:r>
      <w:r w:rsidR="00B41730" w:rsidRPr="002A3077">
        <w:rPr>
          <w:rFonts w:asciiTheme="minorHAnsi" w:eastAsia="Times New Roman" w:hAnsiTheme="minorHAnsi" w:cstheme="minorHAnsi"/>
        </w:rPr>
        <w:tab/>
      </w:r>
      <w:r w:rsidR="00B41730" w:rsidRPr="002A3077">
        <w:rPr>
          <w:rFonts w:asciiTheme="minorHAnsi" w:eastAsia="Times New Roman" w:hAnsiTheme="minorHAnsi" w:cstheme="minorHAnsi"/>
        </w:rPr>
        <w:tab/>
      </w:r>
      <w:r w:rsidR="00B41730" w:rsidRPr="002A3077">
        <w:rPr>
          <w:rFonts w:asciiTheme="minorHAnsi" w:eastAsia="Times New Roman" w:hAnsiTheme="minorHAnsi" w:cstheme="minorHAnsi"/>
        </w:rPr>
        <w:tab/>
      </w:r>
      <w:r w:rsidR="00C32B2A" w:rsidRPr="00896583">
        <w:rPr>
          <w:rFonts w:asciiTheme="minorHAnsi" w:eastAsia="Times New Roman" w:hAnsiTheme="minorHAnsi" w:cstheme="minorHAnsi"/>
        </w:rPr>
        <w:t>Richard Belt –</w:t>
      </w:r>
      <w:r w:rsidR="00C32B2A">
        <w:rPr>
          <w:rFonts w:asciiTheme="minorHAnsi" w:eastAsia="Times New Roman" w:hAnsiTheme="minorHAnsi" w:cstheme="minorHAnsi"/>
        </w:rPr>
        <w:t xml:space="preserve"> SPWRAP</w:t>
      </w:r>
      <w:r w:rsidR="00B41730" w:rsidRPr="002A3077">
        <w:rPr>
          <w:rFonts w:asciiTheme="minorHAnsi" w:eastAsia="Times New Roman" w:hAnsiTheme="minorHAnsi" w:cstheme="minorHAnsi"/>
        </w:rPr>
        <w:tab/>
      </w:r>
    </w:p>
    <w:p w14:paraId="5219B4D0" w14:textId="74CA2532" w:rsidR="00267CF2" w:rsidRPr="00896583" w:rsidRDefault="0063178C" w:rsidP="00B03512">
      <w:pPr>
        <w:jc w:val="both"/>
        <w:rPr>
          <w:rFonts w:asciiTheme="minorHAnsi" w:eastAsia="Times New Roman" w:hAnsiTheme="minorHAnsi" w:cstheme="minorHAnsi"/>
        </w:rPr>
      </w:pPr>
      <w:r w:rsidRPr="00E56AC2">
        <w:rPr>
          <w:rFonts w:asciiTheme="minorHAnsi" w:eastAsia="Times New Roman" w:hAnsiTheme="minorHAnsi" w:cstheme="minorHAnsi"/>
        </w:rPr>
        <w:t>Libby Casavant</w:t>
      </w:r>
      <w:r w:rsidR="00BA2DD4" w:rsidRPr="002A3077">
        <w:rPr>
          <w:rFonts w:asciiTheme="minorHAnsi" w:eastAsia="Times New Roman" w:hAnsiTheme="minorHAnsi" w:cstheme="minorHAnsi"/>
        </w:rPr>
        <w:tab/>
      </w:r>
      <w:r w:rsidR="00BA2DD4" w:rsidRPr="002A3077">
        <w:rPr>
          <w:rFonts w:asciiTheme="minorHAnsi" w:eastAsia="Times New Roman" w:hAnsiTheme="minorHAnsi" w:cstheme="minorHAnsi"/>
        </w:rPr>
        <w:tab/>
      </w:r>
      <w:r w:rsidR="00BA2DD4" w:rsidRPr="002A3077">
        <w:rPr>
          <w:rFonts w:asciiTheme="minorHAnsi" w:eastAsia="Times New Roman" w:hAnsiTheme="minorHAnsi" w:cstheme="minorHAnsi"/>
        </w:rPr>
        <w:tab/>
      </w:r>
      <w:r w:rsidR="00BA2DD4" w:rsidRPr="002A3077">
        <w:rPr>
          <w:rFonts w:asciiTheme="minorHAnsi" w:eastAsia="Times New Roman" w:hAnsiTheme="minorHAnsi" w:cstheme="minorHAnsi"/>
        </w:rPr>
        <w:tab/>
      </w:r>
      <w:r w:rsidR="00BA2DD4" w:rsidRPr="002A3077">
        <w:rPr>
          <w:rFonts w:asciiTheme="minorHAnsi" w:eastAsia="Times New Roman" w:hAnsiTheme="minorHAnsi" w:cstheme="minorHAnsi"/>
        </w:rPr>
        <w:tab/>
      </w:r>
      <w:r>
        <w:rPr>
          <w:rFonts w:asciiTheme="minorHAnsi" w:eastAsia="Times New Roman" w:hAnsiTheme="minorHAnsi" w:cstheme="minorHAnsi"/>
        </w:rPr>
        <w:tab/>
      </w:r>
      <w:r w:rsidR="00E56AC2" w:rsidRPr="00896583">
        <w:rPr>
          <w:rFonts w:asciiTheme="minorHAnsi" w:eastAsia="Times New Roman" w:hAnsiTheme="minorHAnsi" w:cstheme="minorHAnsi"/>
        </w:rPr>
        <w:t>Kevin Urie –CO</w:t>
      </w:r>
      <w:r w:rsidR="00896583" w:rsidRPr="00896583">
        <w:rPr>
          <w:rFonts w:asciiTheme="minorHAnsi" w:eastAsia="Times New Roman" w:hAnsiTheme="minorHAnsi" w:cstheme="minorHAnsi"/>
        </w:rPr>
        <w:t xml:space="preserve"> Water Users</w:t>
      </w:r>
    </w:p>
    <w:p w14:paraId="5316A56C" w14:textId="6DB6DD09" w:rsidR="0063178C" w:rsidRPr="00896583" w:rsidRDefault="0063178C" w:rsidP="0063178C">
      <w:pPr>
        <w:jc w:val="both"/>
        <w:rPr>
          <w:rFonts w:asciiTheme="minorHAnsi" w:eastAsia="Times New Roman" w:hAnsiTheme="minorHAnsi" w:cstheme="minorHAnsi"/>
        </w:rPr>
      </w:pPr>
      <w:r w:rsidRPr="002A3077">
        <w:rPr>
          <w:rFonts w:asciiTheme="minorHAnsi" w:eastAsia="Times New Roman" w:hAnsiTheme="minorHAnsi" w:cstheme="minorHAnsi"/>
        </w:rPr>
        <w:t>Ed Weschler</w:t>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sidR="00C32B2A">
        <w:rPr>
          <w:rFonts w:asciiTheme="minorHAnsi" w:eastAsia="Times New Roman" w:hAnsiTheme="minorHAnsi" w:cstheme="minorHAnsi"/>
        </w:rPr>
        <w:t>Kyle Whitaker – CO Water Users</w:t>
      </w:r>
    </w:p>
    <w:p w14:paraId="16480248" w14:textId="4F0D9DB4" w:rsidR="00D42362" w:rsidRDefault="00D42362" w:rsidP="00444CCF">
      <w:pPr>
        <w:jc w:val="both"/>
        <w:rPr>
          <w:rFonts w:asciiTheme="minorHAnsi" w:eastAsia="Times New Roman" w:hAnsiTheme="minorHAnsi" w:cstheme="minorHAnsi"/>
        </w:rPr>
      </w:pPr>
      <w:r>
        <w:rPr>
          <w:rFonts w:asciiTheme="minorHAnsi" w:eastAsia="Times New Roman" w:hAnsiTheme="minorHAnsi" w:cstheme="minorHAnsi"/>
        </w:rPr>
        <w:t>Quinn Lewis</w:t>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t>Jon Altenhofen – CO Water Users</w:t>
      </w:r>
    </w:p>
    <w:p w14:paraId="453E9892" w14:textId="233061F9" w:rsidR="00D42362" w:rsidRDefault="00D42362" w:rsidP="00444CCF">
      <w:pPr>
        <w:jc w:val="both"/>
        <w:rPr>
          <w:rFonts w:asciiTheme="minorHAnsi" w:eastAsia="Times New Roman" w:hAnsiTheme="minorHAnsi" w:cstheme="minorHAnsi"/>
        </w:rPr>
      </w:pPr>
      <w:r>
        <w:rPr>
          <w:rFonts w:asciiTheme="minorHAnsi" w:eastAsia="Times New Roman" w:hAnsiTheme="minorHAnsi" w:cstheme="minorHAnsi"/>
        </w:rPr>
        <w:t xml:space="preserve">Nicole </w:t>
      </w:r>
      <w:proofErr w:type="spellStart"/>
      <w:r>
        <w:rPr>
          <w:rFonts w:asciiTheme="minorHAnsi" w:eastAsia="Times New Roman" w:hAnsiTheme="minorHAnsi" w:cstheme="minorHAnsi"/>
        </w:rPr>
        <w:t>Fijman</w:t>
      </w:r>
      <w:proofErr w:type="spellEnd"/>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sidR="00C32B2A">
        <w:rPr>
          <w:rFonts w:asciiTheme="minorHAnsi" w:eastAsia="Times New Roman" w:hAnsiTheme="minorHAnsi" w:cstheme="minorHAnsi"/>
        </w:rPr>
        <w:t>Nathan Baker – CO Water Users</w:t>
      </w:r>
    </w:p>
    <w:p w14:paraId="389EC011" w14:textId="1D79A824" w:rsidR="00D42362" w:rsidRDefault="00D42362" w:rsidP="00444CCF">
      <w:pPr>
        <w:jc w:val="both"/>
        <w:rPr>
          <w:rFonts w:asciiTheme="minorHAnsi" w:eastAsia="Times New Roman" w:hAnsiTheme="minorHAnsi" w:cstheme="minorHAnsi"/>
        </w:rPr>
      </w:pP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sidR="00C32B2A">
        <w:rPr>
          <w:rFonts w:asciiTheme="minorHAnsi" w:eastAsia="Times New Roman" w:hAnsiTheme="minorHAnsi" w:cstheme="minorHAnsi"/>
        </w:rPr>
        <w:t>Jeff Shafer - NPPD</w:t>
      </w:r>
    </w:p>
    <w:p w14:paraId="620C0ABF" w14:textId="75ACD7FF" w:rsidR="00D42362" w:rsidRPr="00DE0569" w:rsidRDefault="00D42362" w:rsidP="00444CCF">
      <w:pPr>
        <w:jc w:val="both"/>
        <w:rPr>
          <w:rFonts w:asciiTheme="minorHAnsi" w:eastAsia="Times New Roman" w:hAnsiTheme="minorHAnsi" w:cstheme="minorHAnsi"/>
        </w:rPr>
      </w:pP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sidRPr="00DE0569">
        <w:rPr>
          <w:rFonts w:asciiTheme="minorHAnsi" w:eastAsia="Times New Roman" w:hAnsiTheme="minorHAnsi" w:cstheme="minorHAnsi"/>
        </w:rPr>
        <w:t>Tyler Th</w:t>
      </w:r>
      <w:r w:rsidR="00DE0569" w:rsidRPr="00DE0569">
        <w:rPr>
          <w:rFonts w:asciiTheme="minorHAnsi" w:eastAsia="Times New Roman" w:hAnsiTheme="minorHAnsi" w:cstheme="minorHAnsi"/>
        </w:rPr>
        <w:t>u</w:t>
      </w:r>
      <w:r w:rsidRPr="00DE0569">
        <w:rPr>
          <w:rFonts w:asciiTheme="minorHAnsi" w:eastAsia="Times New Roman" w:hAnsiTheme="minorHAnsi" w:cstheme="minorHAnsi"/>
        </w:rPr>
        <w:t>lin – CNPPID</w:t>
      </w:r>
    </w:p>
    <w:p w14:paraId="71812EB1" w14:textId="6CF0F0D7" w:rsidR="00444CCF" w:rsidRPr="00D32290" w:rsidRDefault="00D42362" w:rsidP="00444CCF">
      <w:pPr>
        <w:jc w:val="both"/>
        <w:rPr>
          <w:rFonts w:asciiTheme="minorHAnsi" w:eastAsia="Times New Roman" w:hAnsiTheme="minorHAnsi" w:cstheme="minorHAnsi"/>
        </w:rPr>
      </w:pPr>
      <w:r w:rsidRPr="00DE0569">
        <w:rPr>
          <w:rFonts w:asciiTheme="minorHAnsi" w:eastAsia="Times New Roman" w:hAnsiTheme="minorHAnsi" w:cstheme="minorHAnsi"/>
        </w:rPr>
        <w:tab/>
      </w:r>
      <w:r w:rsidRPr="00DE0569">
        <w:rPr>
          <w:rFonts w:asciiTheme="minorHAnsi" w:eastAsia="Times New Roman" w:hAnsiTheme="minorHAnsi" w:cstheme="minorHAnsi"/>
        </w:rPr>
        <w:tab/>
      </w:r>
      <w:r w:rsidRPr="00DE0569">
        <w:rPr>
          <w:rFonts w:asciiTheme="minorHAnsi" w:eastAsia="Times New Roman" w:hAnsiTheme="minorHAnsi" w:cstheme="minorHAnsi"/>
        </w:rPr>
        <w:tab/>
      </w:r>
      <w:r w:rsidRPr="00DE0569">
        <w:rPr>
          <w:rFonts w:asciiTheme="minorHAnsi" w:eastAsia="Times New Roman" w:hAnsiTheme="minorHAnsi" w:cstheme="minorHAnsi"/>
        </w:rPr>
        <w:tab/>
      </w:r>
      <w:r w:rsidRPr="00DE0569">
        <w:rPr>
          <w:rFonts w:asciiTheme="minorHAnsi" w:eastAsia="Times New Roman" w:hAnsiTheme="minorHAnsi" w:cstheme="minorHAnsi"/>
        </w:rPr>
        <w:tab/>
      </w:r>
      <w:r w:rsidRPr="00DE0569">
        <w:rPr>
          <w:rFonts w:asciiTheme="minorHAnsi" w:eastAsia="Times New Roman" w:hAnsiTheme="minorHAnsi" w:cstheme="minorHAnsi"/>
        </w:rPr>
        <w:tab/>
      </w:r>
      <w:r w:rsidRPr="00DE0569">
        <w:rPr>
          <w:rFonts w:asciiTheme="minorHAnsi" w:eastAsia="Times New Roman" w:hAnsiTheme="minorHAnsi" w:cstheme="minorHAnsi"/>
        </w:rPr>
        <w:tab/>
        <w:t>Scott S</w:t>
      </w:r>
      <w:r w:rsidR="00DE0569" w:rsidRPr="00DE0569">
        <w:rPr>
          <w:rFonts w:asciiTheme="minorHAnsi" w:eastAsia="Times New Roman" w:hAnsiTheme="minorHAnsi" w:cstheme="minorHAnsi"/>
        </w:rPr>
        <w:t>chaneman</w:t>
      </w:r>
      <w:r w:rsidRPr="00DE0569">
        <w:rPr>
          <w:rFonts w:asciiTheme="minorHAnsi" w:eastAsia="Times New Roman" w:hAnsiTheme="minorHAnsi" w:cstheme="minorHAnsi"/>
        </w:rPr>
        <w:t xml:space="preserve"> – NP NRD</w:t>
      </w:r>
      <w:r w:rsidR="00444CCF" w:rsidRPr="00D32290">
        <w:rPr>
          <w:rFonts w:asciiTheme="minorHAnsi" w:eastAsia="Times New Roman" w:hAnsiTheme="minorHAnsi" w:cstheme="minorHAnsi"/>
        </w:rPr>
        <w:br w:type="page"/>
      </w:r>
    </w:p>
    <w:p w14:paraId="3C96A571" w14:textId="19594953" w:rsidR="00FD22D7" w:rsidRPr="00D32290" w:rsidRDefault="00FD22D7" w:rsidP="004734D9">
      <w:pPr>
        <w:pStyle w:val="NoSpacing"/>
        <w:rPr>
          <w:rFonts w:asciiTheme="minorHAnsi" w:hAnsiTheme="minorHAnsi" w:cstheme="minorHAnsi"/>
          <w:b/>
          <w:bCs/>
          <w:u w:val="single"/>
        </w:rPr>
      </w:pPr>
      <w:r w:rsidRPr="00D32290">
        <w:rPr>
          <w:rFonts w:asciiTheme="minorHAnsi" w:hAnsiTheme="minorHAnsi" w:cstheme="minorHAnsi"/>
          <w:b/>
          <w:bCs/>
          <w:u w:val="single"/>
        </w:rPr>
        <w:lastRenderedPageBreak/>
        <w:t>WELCOME &amp; ADMINISTRATIVE</w:t>
      </w:r>
    </w:p>
    <w:p w14:paraId="2FA104B0" w14:textId="0120D3DA" w:rsidR="00DD4CEF" w:rsidRPr="00D32290" w:rsidRDefault="008F665E" w:rsidP="004734D9">
      <w:pPr>
        <w:pStyle w:val="NoSpacing"/>
        <w:rPr>
          <w:rFonts w:asciiTheme="minorHAnsi" w:hAnsiTheme="minorHAnsi" w:cstheme="minorHAnsi"/>
        </w:rPr>
      </w:pPr>
      <w:r>
        <w:rPr>
          <w:rFonts w:asciiTheme="minorHAnsi" w:hAnsiTheme="minorHAnsi" w:cstheme="minorHAnsi"/>
        </w:rPr>
        <w:t>Rabbe</w:t>
      </w:r>
      <w:r w:rsidR="00BA5C49">
        <w:rPr>
          <w:rFonts w:asciiTheme="minorHAnsi" w:hAnsiTheme="minorHAnsi" w:cstheme="minorHAnsi"/>
        </w:rPr>
        <w:t xml:space="preserve"> </w:t>
      </w:r>
      <w:r w:rsidR="00DD4CEF" w:rsidRPr="00D32290">
        <w:rPr>
          <w:rFonts w:asciiTheme="minorHAnsi" w:hAnsiTheme="minorHAnsi" w:cstheme="minorHAnsi"/>
        </w:rPr>
        <w:t xml:space="preserve">called the meeting to order </w:t>
      </w:r>
      <w:r w:rsidR="00DD4CEF" w:rsidRPr="00BB004E">
        <w:rPr>
          <w:rFonts w:asciiTheme="minorHAnsi" w:hAnsiTheme="minorHAnsi" w:cstheme="minorHAnsi"/>
        </w:rPr>
        <w:t xml:space="preserve">at </w:t>
      </w:r>
      <w:r>
        <w:rPr>
          <w:rFonts w:asciiTheme="minorHAnsi" w:hAnsiTheme="minorHAnsi" w:cstheme="minorHAnsi"/>
        </w:rPr>
        <w:t>1:00 PM</w:t>
      </w:r>
      <w:r w:rsidR="00DD4CEF" w:rsidRPr="00BB004E">
        <w:rPr>
          <w:rFonts w:asciiTheme="minorHAnsi" w:hAnsiTheme="minorHAnsi" w:cstheme="minorHAnsi"/>
        </w:rPr>
        <w:t xml:space="preserve"> </w:t>
      </w:r>
      <w:r w:rsidR="004A701E">
        <w:rPr>
          <w:rFonts w:asciiTheme="minorHAnsi" w:hAnsiTheme="minorHAnsi" w:cstheme="minorHAnsi"/>
        </w:rPr>
        <w:t>Mountain</w:t>
      </w:r>
      <w:r w:rsidR="00DD4CEF" w:rsidRPr="00BB004E">
        <w:rPr>
          <w:rFonts w:asciiTheme="minorHAnsi" w:hAnsiTheme="minorHAnsi" w:cstheme="minorHAnsi"/>
        </w:rPr>
        <w:t xml:space="preserve"> Time.</w:t>
      </w:r>
    </w:p>
    <w:p w14:paraId="5613502A" w14:textId="77777777" w:rsidR="00F02EBF" w:rsidRDefault="00F02EBF" w:rsidP="004734D9">
      <w:pPr>
        <w:pStyle w:val="NoSpacing"/>
        <w:rPr>
          <w:rFonts w:asciiTheme="minorHAnsi" w:hAnsiTheme="minorHAnsi" w:cstheme="minorHAnsi"/>
          <w:i/>
          <w:iCs/>
        </w:rPr>
      </w:pPr>
    </w:p>
    <w:p w14:paraId="605373AA" w14:textId="0FB2B696" w:rsidR="0082491B" w:rsidRDefault="00FD22D7" w:rsidP="004734D9">
      <w:pPr>
        <w:pStyle w:val="NoSpacing"/>
        <w:rPr>
          <w:rFonts w:asciiTheme="minorHAnsi" w:hAnsiTheme="minorHAnsi" w:cstheme="minorHAnsi"/>
          <w:i/>
          <w:iCs/>
        </w:rPr>
      </w:pPr>
      <w:r w:rsidRPr="008F665E">
        <w:rPr>
          <w:rFonts w:asciiTheme="minorHAnsi" w:hAnsiTheme="minorHAnsi" w:cstheme="minorHAnsi"/>
          <w:i/>
          <w:iCs/>
        </w:rPr>
        <w:t>AGENDA MODIFICATIONS</w:t>
      </w:r>
    </w:p>
    <w:p w14:paraId="7C7AEB85" w14:textId="291E9949" w:rsidR="00B009CD" w:rsidRDefault="004A701E" w:rsidP="004734D9">
      <w:pPr>
        <w:pStyle w:val="NoSpacing"/>
        <w:rPr>
          <w:rFonts w:asciiTheme="minorHAnsi" w:hAnsiTheme="minorHAnsi" w:cstheme="minorHAnsi"/>
        </w:rPr>
      </w:pPr>
      <w:r>
        <w:rPr>
          <w:rFonts w:asciiTheme="minorHAnsi" w:hAnsiTheme="minorHAnsi" w:cstheme="minorHAnsi"/>
        </w:rPr>
        <w:t>Henry asked for two agenda modifications. State of the Platte update will be moved to Wednesday morning. The time slot it occupied on Tuesday will be taken by N</w:t>
      </w:r>
      <w:r w:rsidR="00ED48F0">
        <w:rPr>
          <w:rFonts w:asciiTheme="minorHAnsi" w:hAnsiTheme="minorHAnsi" w:cstheme="minorHAnsi"/>
        </w:rPr>
        <w:t xml:space="preserve">E </w:t>
      </w:r>
      <w:r>
        <w:rPr>
          <w:rFonts w:asciiTheme="minorHAnsi" w:hAnsiTheme="minorHAnsi" w:cstheme="minorHAnsi"/>
        </w:rPr>
        <w:t>DNR request for a recap of GC discussion regarding additional time commitment for TAC members and a check in on meeting location for the Q4 TAC meeting in October.</w:t>
      </w:r>
    </w:p>
    <w:p w14:paraId="29A1939E" w14:textId="77777777" w:rsidR="00DB19E3" w:rsidRDefault="00DB19E3" w:rsidP="004734D9">
      <w:pPr>
        <w:pStyle w:val="NoSpacing"/>
        <w:rPr>
          <w:rFonts w:asciiTheme="minorHAnsi" w:hAnsiTheme="minorHAnsi" w:cstheme="minorHAnsi"/>
        </w:rPr>
      </w:pPr>
    </w:p>
    <w:p w14:paraId="3A893913" w14:textId="7645062B" w:rsidR="00DB19E3" w:rsidRDefault="00DB19E3" w:rsidP="004734D9">
      <w:pPr>
        <w:pStyle w:val="NoSpacing"/>
        <w:rPr>
          <w:rFonts w:asciiTheme="minorHAnsi" w:hAnsiTheme="minorHAnsi" w:cstheme="minorHAnsi"/>
        </w:rPr>
      </w:pPr>
      <w:r>
        <w:rPr>
          <w:rFonts w:asciiTheme="minorHAnsi" w:hAnsiTheme="minorHAnsi" w:cstheme="minorHAnsi"/>
        </w:rPr>
        <w:t>The following items from Wednesday’s agenda were moved up to Tuesday, given the time remaining on Tuesday for discussion.</w:t>
      </w:r>
    </w:p>
    <w:p w14:paraId="7281AD35" w14:textId="5FA02EA0" w:rsidR="00DB19E3" w:rsidRDefault="00DB19E3" w:rsidP="004734D9">
      <w:pPr>
        <w:pStyle w:val="NoSpacing"/>
        <w:rPr>
          <w:rFonts w:asciiTheme="minorHAnsi" w:hAnsiTheme="minorHAnsi" w:cstheme="minorHAnsi"/>
        </w:rPr>
      </w:pPr>
      <w:r>
        <w:rPr>
          <w:rFonts w:asciiTheme="minorHAnsi" w:hAnsiTheme="minorHAnsi" w:cstheme="minorHAnsi"/>
        </w:rPr>
        <w:t>Phragmites RFP</w:t>
      </w:r>
    </w:p>
    <w:p w14:paraId="66CD707E" w14:textId="56FBDAEA" w:rsidR="00DB19E3" w:rsidRDefault="00DB19E3" w:rsidP="004734D9">
      <w:pPr>
        <w:pStyle w:val="NoSpacing"/>
        <w:rPr>
          <w:rFonts w:asciiTheme="minorHAnsi" w:hAnsiTheme="minorHAnsi" w:cstheme="minorHAnsi"/>
        </w:rPr>
      </w:pPr>
      <w:r>
        <w:rPr>
          <w:rFonts w:asciiTheme="minorHAnsi" w:hAnsiTheme="minorHAnsi" w:cstheme="minorHAnsi"/>
        </w:rPr>
        <w:t>WC Winter Counts at Aransas</w:t>
      </w:r>
    </w:p>
    <w:p w14:paraId="10D926FA" w14:textId="65C92B94" w:rsidR="00DB19E3" w:rsidRPr="00B009CD" w:rsidRDefault="00DB19E3" w:rsidP="004734D9">
      <w:pPr>
        <w:pStyle w:val="NoSpacing"/>
        <w:rPr>
          <w:rFonts w:asciiTheme="minorHAnsi" w:hAnsiTheme="minorHAnsi" w:cstheme="minorHAnsi"/>
        </w:rPr>
      </w:pPr>
      <w:r>
        <w:rPr>
          <w:rFonts w:asciiTheme="minorHAnsi" w:hAnsiTheme="minorHAnsi" w:cstheme="minorHAnsi"/>
        </w:rPr>
        <w:t>WC Riverine Roost Site Selection – Channel Widening Options</w:t>
      </w:r>
    </w:p>
    <w:p w14:paraId="45D5E449" w14:textId="77777777" w:rsidR="00846D1A" w:rsidRDefault="00846D1A" w:rsidP="00846D1A">
      <w:pPr>
        <w:pStyle w:val="NoSpacing"/>
      </w:pPr>
    </w:p>
    <w:p w14:paraId="5AC47375" w14:textId="478F0467" w:rsidR="005D4820" w:rsidRPr="004A701E" w:rsidRDefault="00166DC7" w:rsidP="00846D1A">
      <w:pPr>
        <w:pStyle w:val="NoSpacing"/>
        <w:rPr>
          <w:rStyle w:val="Hyperlink"/>
          <w:rFonts w:asciiTheme="minorHAnsi" w:hAnsiTheme="minorHAnsi" w:cstheme="minorHAnsi"/>
        </w:rPr>
      </w:pPr>
      <w:r>
        <w:rPr>
          <w:rFonts w:asciiTheme="minorHAnsi" w:hAnsiTheme="minorHAnsi" w:cstheme="minorHAnsi"/>
        </w:rPr>
        <w:t xml:space="preserve">Document: </w:t>
      </w:r>
      <w:r w:rsidR="004A701E">
        <w:rPr>
          <w:rFonts w:asciiTheme="minorHAnsi" w:hAnsiTheme="minorHAnsi" w:cstheme="minorHAnsi"/>
        </w:rPr>
        <w:fldChar w:fldCharType="begin"/>
      </w:r>
      <w:r w:rsidR="004A701E">
        <w:rPr>
          <w:rFonts w:asciiTheme="minorHAnsi" w:hAnsiTheme="minorHAnsi" w:cstheme="minorHAnsi"/>
        </w:rPr>
        <w:instrText>HYPERLINK "https://platteriverprogram.org/system/files/2024-04/01_PRRIP%20TAC%20Quarterly%20Meeting%20Agenda_May_2024.pdf"</w:instrText>
      </w:r>
      <w:r w:rsidR="004A701E">
        <w:rPr>
          <w:rFonts w:asciiTheme="minorHAnsi" w:hAnsiTheme="minorHAnsi" w:cstheme="minorHAnsi"/>
        </w:rPr>
      </w:r>
      <w:r w:rsidR="004A701E">
        <w:rPr>
          <w:rFonts w:asciiTheme="minorHAnsi" w:hAnsiTheme="minorHAnsi" w:cstheme="minorHAnsi"/>
        </w:rPr>
        <w:fldChar w:fldCharType="separate"/>
      </w:r>
      <w:r w:rsidR="00846D1A" w:rsidRPr="004A701E">
        <w:rPr>
          <w:rStyle w:val="Hyperlink"/>
          <w:rFonts w:asciiTheme="minorHAnsi" w:hAnsiTheme="minorHAnsi" w:cstheme="minorHAnsi"/>
        </w:rPr>
        <w:t>0</w:t>
      </w:r>
      <w:r w:rsidRPr="004A701E">
        <w:rPr>
          <w:rStyle w:val="Hyperlink"/>
          <w:rFonts w:asciiTheme="minorHAnsi" w:hAnsiTheme="minorHAnsi" w:cstheme="minorHAnsi"/>
        </w:rPr>
        <w:t>1</w:t>
      </w:r>
      <w:r w:rsidR="00846D1A" w:rsidRPr="004A701E">
        <w:rPr>
          <w:rStyle w:val="Hyperlink"/>
          <w:rFonts w:asciiTheme="minorHAnsi" w:hAnsiTheme="minorHAnsi" w:cstheme="minorHAnsi"/>
        </w:rPr>
        <w:t xml:space="preserve"> - </w:t>
      </w:r>
      <w:r w:rsidR="005D4820" w:rsidRPr="004A701E">
        <w:rPr>
          <w:rStyle w:val="Hyperlink"/>
          <w:rFonts w:asciiTheme="minorHAnsi" w:hAnsiTheme="minorHAnsi" w:cstheme="minorHAnsi"/>
        </w:rPr>
        <w:t xml:space="preserve">PRRIP TAC </w:t>
      </w:r>
      <w:r w:rsidR="00846D1A" w:rsidRPr="004A701E">
        <w:rPr>
          <w:rStyle w:val="Hyperlink"/>
          <w:rFonts w:asciiTheme="minorHAnsi" w:hAnsiTheme="minorHAnsi" w:cstheme="minorHAnsi"/>
        </w:rPr>
        <w:t xml:space="preserve">Quarterly </w:t>
      </w:r>
      <w:r w:rsidR="005D4820" w:rsidRPr="004A701E">
        <w:rPr>
          <w:rStyle w:val="Hyperlink"/>
          <w:rFonts w:asciiTheme="minorHAnsi" w:hAnsiTheme="minorHAnsi" w:cstheme="minorHAnsi"/>
        </w:rPr>
        <w:t>Meeting Agenda</w:t>
      </w:r>
      <w:r w:rsidR="00846D1A" w:rsidRPr="004A701E">
        <w:rPr>
          <w:rStyle w:val="Hyperlink"/>
          <w:rFonts w:asciiTheme="minorHAnsi" w:hAnsiTheme="minorHAnsi" w:cstheme="minorHAnsi"/>
        </w:rPr>
        <w:t>_</w:t>
      </w:r>
      <w:r w:rsidR="004A701E" w:rsidRPr="004A701E">
        <w:rPr>
          <w:rStyle w:val="Hyperlink"/>
          <w:rFonts w:asciiTheme="minorHAnsi" w:hAnsiTheme="minorHAnsi" w:cstheme="minorHAnsi"/>
        </w:rPr>
        <w:t>May</w:t>
      </w:r>
      <w:r w:rsidRPr="004A701E">
        <w:rPr>
          <w:rStyle w:val="Hyperlink"/>
          <w:rFonts w:asciiTheme="minorHAnsi" w:hAnsiTheme="minorHAnsi" w:cstheme="minorHAnsi"/>
        </w:rPr>
        <w:t>_2024</w:t>
      </w:r>
    </w:p>
    <w:p w14:paraId="181DA879" w14:textId="7846E134" w:rsidR="008F665E" w:rsidRPr="00D32290" w:rsidRDefault="004A701E" w:rsidP="004734D9">
      <w:pPr>
        <w:pStyle w:val="NoSpacing"/>
        <w:rPr>
          <w:rFonts w:asciiTheme="minorHAnsi" w:hAnsiTheme="minorHAnsi" w:cstheme="minorHAnsi"/>
        </w:rPr>
      </w:pPr>
      <w:r>
        <w:rPr>
          <w:rFonts w:asciiTheme="minorHAnsi" w:hAnsiTheme="minorHAnsi" w:cstheme="minorHAnsi"/>
        </w:rPr>
        <w:fldChar w:fldCharType="end"/>
      </w:r>
    </w:p>
    <w:p w14:paraId="0F9AC6D4" w14:textId="693E663E" w:rsidR="00A824B5" w:rsidRPr="008F665E" w:rsidRDefault="009B6696" w:rsidP="004734D9">
      <w:pPr>
        <w:pStyle w:val="NoSpacing"/>
        <w:rPr>
          <w:rFonts w:asciiTheme="minorHAnsi" w:hAnsiTheme="minorHAnsi" w:cstheme="minorHAnsi"/>
          <w:i/>
          <w:iCs/>
        </w:rPr>
      </w:pPr>
      <w:r w:rsidRPr="008F665E">
        <w:rPr>
          <w:rFonts w:asciiTheme="minorHAnsi" w:hAnsiTheme="minorHAnsi" w:cstheme="minorHAnsi"/>
          <w:i/>
          <w:iCs/>
        </w:rPr>
        <w:t>MINUTES</w:t>
      </w:r>
    </w:p>
    <w:p w14:paraId="237F678B" w14:textId="3DAD539C" w:rsidR="00FC6E22" w:rsidRDefault="009761A9" w:rsidP="004734D9">
      <w:pPr>
        <w:pStyle w:val="NoSpacing"/>
        <w:rPr>
          <w:rFonts w:asciiTheme="minorHAnsi" w:hAnsiTheme="minorHAnsi" w:cstheme="minorHAnsi"/>
        </w:rPr>
      </w:pPr>
      <w:r>
        <w:rPr>
          <w:rFonts w:asciiTheme="minorHAnsi" w:hAnsiTheme="minorHAnsi" w:cstheme="minorHAnsi"/>
        </w:rPr>
        <w:t>No corrections were offered to the minutes from</w:t>
      </w:r>
      <w:r w:rsidR="004A701E">
        <w:rPr>
          <w:rFonts w:asciiTheme="minorHAnsi" w:hAnsiTheme="minorHAnsi" w:cstheme="minorHAnsi"/>
        </w:rPr>
        <w:t xml:space="preserve"> the</w:t>
      </w:r>
      <w:r>
        <w:rPr>
          <w:rFonts w:asciiTheme="minorHAnsi" w:hAnsiTheme="minorHAnsi" w:cstheme="minorHAnsi"/>
        </w:rPr>
        <w:t xml:space="preserve"> </w:t>
      </w:r>
      <w:r w:rsidR="004A701E">
        <w:rPr>
          <w:rFonts w:asciiTheme="minorHAnsi" w:hAnsiTheme="minorHAnsi" w:cstheme="minorHAnsi"/>
        </w:rPr>
        <w:t>January</w:t>
      </w:r>
      <w:r>
        <w:rPr>
          <w:rFonts w:asciiTheme="minorHAnsi" w:hAnsiTheme="minorHAnsi" w:cstheme="minorHAnsi"/>
        </w:rPr>
        <w:t>, 202</w:t>
      </w:r>
      <w:r w:rsidR="004A701E">
        <w:rPr>
          <w:rFonts w:asciiTheme="minorHAnsi" w:hAnsiTheme="minorHAnsi" w:cstheme="minorHAnsi"/>
        </w:rPr>
        <w:t>4</w:t>
      </w:r>
      <w:r>
        <w:rPr>
          <w:rFonts w:asciiTheme="minorHAnsi" w:hAnsiTheme="minorHAnsi" w:cstheme="minorHAnsi"/>
        </w:rPr>
        <w:t xml:space="preserve"> TAC meeting.</w:t>
      </w:r>
    </w:p>
    <w:p w14:paraId="4E7306CB" w14:textId="77777777" w:rsidR="009761A9" w:rsidRPr="00FC6E22" w:rsidRDefault="009761A9" w:rsidP="004734D9">
      <w:pPr>
        <w:pStyle w:val="NoSpacing"/>
        <w:rPr>
          <w:rFonts w:asciiTheme="minorHAnsi" w:hAnsiTheme="minorHAnsi" w:cstheme="minorHAnsi"/>
        </w:rPr>
      </w:pPr>
    </w:p>
    <w:p w14:paraId="0827CA1D" w14:textId="42668911" w:rsidR="009B6696" w:rsidRPr="00D32290" w:rsidRDefault="00A15DBF" w:rsidP="004734D9">
      <w:pPr>
        <w:pStyle w:val="NoSpacing"/>
        <w:rPr>
          <w:rFonts w:asciiTheme="minorHAnsi" w:hAnsiTheme="minorHAnsi" w:cstheme="minorHAnsi"/>
        </w:rPr>
      </w:pPr>
      <w:r w:rsidRPr="00D32290">
        <w:rPr>
          <w:rFonts w:asciiTheme="minorHAnsi" w:hAnsiTheme="minorHAnsi" w:cstheme="minorHAnsi"/>
          <w:color w:val="FF0000"/>
        </w:rPr>
        <w:t xml:space="preserve">TAC MOTION: </w:t>
      </w:r>
      <w:r w:rsidR="0027418D">
        <w:rPr>
          <w:rFonts w:asciiTheme="minorHAnsi" w:hAnsiTheme="minorHAnsi" w:cstheme="minorHAnsi"/>
          <w:i/>
          <w:iCs/>
        </w:rPr>
        <w:t>Merrill</w:t>
      </w:r>
      <w:r w:rsidR="009B6696" w:rsidRPr="00DE0FF2">
        <w:rPr>
          <w:rFonts w:asciiTheme="minorHAnsi" w:hAnsiTheme="minorHAnsi" w:cstheme="minorHAnsi"/>
          <w:i/>
          <w:iCs/>
        </w:rPr>
        <w:t xml:space="preserve"> </w:t>
      </w:r>
      <w:r w:rsidR="007B7948" w:rsidRPr="00DE0FF2">
        <w:rPr>
          <w:rFonts w:asciiTheme="minorHAnsi" w:hAnsiTheme="minorHAnsi" w:cstheme="minorHAnsi"/>
          <w:i/>
          <w:iCs/>
        </w:rPr>
        <w:t>moved,</w:t>
      </w:r>
      <w:r w:rsidR="009B6696" w:rsidRPr="00DE0FF2">
        <w:rPr>
          <w:rFonts w:asciiTheme="minorHAnsi" w:hAnsiTheme="minorHAnsi" w:cstheme="minorHAnsi"/>
          <w:i/>
          <w:iCs/>
        </w:rPr>
        <w:t xml:space="preserve"> and </w:t>
      </w:r>
      <w:r w:rsidR="0027418D">
        <w:rPr>
          <w:rFonts w:asciiTheme="minorHAnsi" w:hAnsiTheme="minorHAnsi" w:cstheme="minorHAnsi"/>
          <w:i/>
          <w:iCs/>
        </w:rPr>
        <w:t>Flyr</w:t>
      </w:r>
      <w:r w:rsidR="00D602A3" w:rsidRPr="00DE0FF2">
        <w:rPr>
          <w:rFonts w:asciiTheme="minorHAnsi" w:hAnsiTheme="minorHAnsi" w:cstheme="minorHAnsi"/>
          <w:i/>
          <w:iCs/>
        </w:rPr>
        <w:t xml:space="preserve"> s</w:t>
      </w:r>
      <w:r w:rsidR="009B6696" w:rsidRPr="00DE0FF2">
        <w:rPr>
          <w:rFonts w:asciiTheme="minorHAnsi" w:hAnsiTheme="minorHAnsi" w:cstheme="minorHAnsi"/>
          <w:i/>
          <w:iCs/>
        </w:rPr>
        <w:t xml:space="preserve">econded </w:t>
      </w:r>
      <w:r w:rsidR="009761A9">
        <w:rPr>
          <w:rFonts w:asciiTheme="minorHAnsi" w:hAnsiTheme="minorHAnsi" w:cstheme="minorHAnsi"/>
          <w:i/>
          <w:iCs/>
        </w:rPr>
        <w:t xml:space="preserve">a motion </w:t>
      </w:r>
      <w:r w:rsidR="009B6696" w:rsidRPr="00DE0FF2">
        <w:rPr>
          <w:rFonts w:asciiTheme="minorHAnsi" w:hAnsiTheme="minorHAnsi" w:cstheme="minorHAnsi"/>
          <w:i/>
          <w:iCs/>
        </w:rPr>
        <w:t xml:space="preserve">to approve the </w:t>
      </w:r>
      <w:r w:rsidR="004A701E">
        <w:rPr>
          <w:rFonts w:asciiTheme="minorHAnsi" w:hAnsiTheme="minorHAnsi" w:cstheme="minorHAnsi"/>
          <w:i/>
          <w:iCs/>
        </w:rPr>
        <w:t>January 16-17</w:t>
      </w:r>
      <w:r w:rsidR="00D602A3" w:rsidRPr="00DE0FF2">
        <w:rPr>
          <w:rFonts w:asciiTheme="minorHAnsi" w:hAnsiTheme="minorHAnsi" w:cstheme="minorHAnsi"/>
          <w:i/>
          <w:iCs/>
        </w:rPr>
        <w:t>,</w:t>
      </w:r>
      <w:r w:rsidR="009B6696" w:rsidRPr="00DE0FF2">
        <w:rPr>
          <w:rFonts w:asciiTheme="minorHAnsi" w:hAnsiTheme="minorHAnsi" w:cstheme="minorHAnsi"/>
          <w:i/>
          <w:iCs/>
        </w:rPr>
        <w:t xml:space="preserve"> </w:t>
      </w:r>
      <w:r w:rsidR="007B7948" w:rsidRPr="00DE0FF2">
        <w:rPr>
          <w:rFonts w:asciiTheme="minorHAnsi" w:hAnsiTheme="minorHAnsi" w:cstheme="minorHAnsi"/>
          <w:i/>
          <w:iCs/>
        </w:rPr>
        <w:t>202</w:t>
      </w:r>
      <w:r w:rsidR="004A701E">
        <w:rPr>
          <w:rFonts w:asciiTheme="minorHAnsi" w:hAnsiTheme="minorHAnsi" w:cstheme="minorHAnsi"/>
          <w:i/>
          <w:iCs/>
        </w:rPr>
        <w:t>4</w:t>
      </w:r>
      <w:r w:rsidR="009B6696" w:rsidRPr="00DE0FF2">
        <w:rPr>
          <w:rFonts w:asciiTheme="minorHAnsi" w:hAnsiTheme="minorHAnsi" w:cstheme="minorHAnsi"/>
          <w:i/>
          <w:iCs/>
        </w:rPr>
        <w:t xml:space="preserve"> TAC Meeting minutes. </w:t>
      </w:r>
      <w:r w:rsidR="009B6696" w:rsidRPr="00DE0FF2">
        <w:rPr>
          <w:rFonts w:asciiTheme="minorHAnsi" w:hAnsiTheme="minorHAnsi" w:cstheme="minorHAnsi"/>
          <w:u w:val="single"/>
        </w:rPr>
        <w:t>Minutes approved.</w:t>
      </w:r>
    </w:p>
    <w:p w14:paraId="342547AE" w14:textId="77777777" w:rsidR="004302BB" w:rsidRPr="00D32290" w:rsidRDefault="004302BB" w:rsidP="004734D9">
      <w:pPr>
        <w:pStyle w:val="NoSpacing"/>
        <w:rPr>
          <w:rFonts w:asciiTheme="minorHAnsi" w:hAnsiTheme="minorHAnsi" w:cstheme="minorHAnsi"/>
        </w:rPr>
      </w:pPr>
    </w:p>
    <w:p w14:paraId="73819B54" w14:textId="126A842A" w:rsidR="00CB5E40" w:rsidRPr="008F665E" w:rsidRDefault="00894165" w:rsidP="004734D9">
      <w:pPr>
        <w:pStyle w:val="NoSpacing"/>
        <w:rPr>
          <w:rFonts w:asciiTheme="minorHAnsi" w:hAnsiTheme="minorHAnsi" w:cstheme="minorHAnsi"/>
          <w:b/>
          <w:bCs/>
        </w:rPr>
      </w:pPr>
      <w:r>
        <w:rPr>
          <w:rFonts w:asciiTheme="minorHAnsi" w:hAnsiTheme="minorHAnsi" w:cstheme="minorHAnsi"/>
        </w:rPr>
        <w:t xml:space="preserve">Document: </w:t>
      </w:r>
      <w:hyperlink r:id="rId7" w:history="1">
        <w:r w:rsidR="004A701E" w:rsidRPr="00DC2AFE">
          <w:rPr>
            <w:rStyle w:val="Hyperlink"/>
            <w:rFonts w:asciiTheme="minorHAnsi" w:hAnsiTheme="minorHAnsi" w:cstheme="minorHAnsi"/>
          </w:rPr>
          <w:t>01-16 to 17-2024</w:t>
        </w:r>
        <w:r w:rsidR="00D602A3" w:rsidRPr="00DC2AFE">
          <w:rPr>
            <w:rStyle w:val="Hyperlink"/>
            <w:rFonts w:asciiTheme="minorHAnsi" w:hAnsiTheme="minorHAnsi" w:cstheme="minorHAnsi"/>
          </w:rPr>
          <w:t xml:space="preserve"> PRRIP TAC Meeting Minutes FINA</w:t>
        </w:r>
        <w:r w:rsidR="009761A9" w:rsidRPr="00DC2AFE">
          <w:rPr>
            <w:rStyle w:val="Hyperlink"/>
            <w:rFonts w:asciiTheme="minorHAnsi" w:hAnsiTheme="minorHAnsi" w:cstheme="minorHAnsi"/>
          </w:rPr>
          <w:t>L</w:t>
        </w:r>
      </w:hyperlink>
    </w:p>
    <w:p w14:paraId="35710745" w14:textId="77777777" w:rsidR="008F665E" w:rsidRPr="00894165" w:rsidRDefault="008F665E" w:rsidP="00894165">
      <w:pPr>
        <w:rPr>
          <w:rFonts w:asciiTheme="minorHAnsi" w:hAnsiTheme="minorHAnsi" w:cstheme="minorHAnsi"/>
        </w:rPr>
      </w:pPr>
    </w:p>
    <w:p w14:paraId="3023CE56" w14:textId="77777777" w:rsidR="008F665E" w:rsidRPr="008F665E" w:rsidRDefault="008F665E" w:rsidP="008F665E">
      <w:pPr>
        <w:rPr>
          <w:rFonts w:cstheme="minorHAnsi"/>
          <w:color w:val="FF0000"/>
        </w:rPr>
      </w:pPr>
    </w:p>
    <w:p w14:paraId="2C3B28B8" w14:textId="76A32857" w:rsidR="006A2F84" w:rsidRDefault="004A701E" w:rsidP="00894165">
      <w:pPr>
        <w:pStyle w:val="NoSpacing"/>
        <w:rPr>
          <w:rFonts w:asciiTheme="minorHAnsi" w:hAnsiTheme="minorHAnsi" w:cstheme="minorHAnsi"/>
          <w:b/>
          <w:bCs/>
          <w:u w:val="single"/>
        </w:rPr>
      </w:pPr>
      <w:r>
        <w:rPr>
          <w:rFonts w:asciiTheme="minorHAnsi" w:hAnsiTheme="minorHAnsi" w:cstheme="minorHAnsi"/>
          <w:b/>
          <w:bCs/>
          <w:u w:val="single"/>
        </w:rPr>
        <w:t>WATER</w:t>
      </w:r>
    </w:p>
    <w:p w14:paraId="719657FA" w14:textId="76E3B90F" w:rsidR="004A701E" w:rsidRDefault="004A701E" w:rsidP="00894165">
      <w:pPr>
        <w:pStyle w:val="NoSpacing"/>
        <w:rPr>
          <w:rFonts w:asciiTheme="minorHAnsi" w:hAnsiTheme="minorHAnsi" w:cstheme="minorHAnsi"/>
          <w:i/>
          <w:iCs/>
        </w:rPr>
      </w:pPr>
      <w:r>
        <w:rPr>
          <w:rFonts w:asciiTheme="minorHAnsi" w:hAnsiTheme="minorHAnsi" w:cstheme="minorHAnsi"/>
          <w:i/>
          <w:iCs/>
        </w:rPr>
        <w:t>USFWS – CNPPID</w:t>
      </w:r>
      <w:r w:rsidR="006C549D">
        <w:rPr>
          <w:rFonts w:asciiTheme="minorHAnsi" w:hAnsiTheme="minorHAnsi" w:cstheme="minorHAnsi"/>
          <w:i/>
          <w:iCs/>
        </w:rPr>
        <w:t xml:space="preserve">: </w:t>
      </w:r>
      <w:r>
        <w:rPr>
          <w:rFonts w:asciiTheme="minorHAnsi" w:hAnsiTheme="minorHAnsi" w:cstheme="minorHAnsi"/>
          <w:i/>
          <w:iCs/>
        </w:rPr>
        <w:t>Spring WC EA Release and Changes to J2 Hydro Release Schedule</w:t>
      </w:r>
    </w:p>
    <w:p w14:paraId="21E44135" w14:textId="4CD7819A" w:rsidR="0083087B" w:rsidRDefault="004A701E" w:rsidP="00894165">
      <w:pPr>
        <w:pStyle w:val="NoSpacing"/>
        <w:rPr>
          <w:rFonts w:asciiTheme="minorHAnsi" w:hAnsiTheme="minorHAnsi" w:cstheme="minorHAnsi"/>
        </w:rPr>
      </w:pPr>
      <w:r>
        <w:rPr>
          <w:rFonts w:asciiTheme="minorHAnsi" w:hAnsiTheme="minorHAnsi" w:cstheme="minorHAnsi"/>
        </w:rPr>
        <w:t>Rabbe</w:t>
      </w:r>
      <w:r w:rsidR="000C3A19">
        <w:rPr>
          <w:rFonts w:asciiTheme="minorHAnsi" w:hAnsiTheme="minorHAnsi" w:cstheme="minorHAnsi"/>
        </w:rPr>
        <w:t xml:space="preserve"> gave the background for the Spring WC EA Release. H</w:t>
      </w:r>
      <w:r w:rsidR="00DC2AFE">
        <w:rPr>
          <w:rFonts w:asciiTheme="minorHAnsi" w:hAnsiTheme="minorHAnsi" w:cstheme="minorHAnsi"/>
        </w:rPr>
        <w:t>e said this year water was available in the EA Account for both a spring release and a germination suppression release.</w:t>
      </w:r>
      <w:r w:rsidR="000C3A19">
        <w:rPr>
          <w:rFonts w:asciiTheme="minorHAnsi" w:hAnsiTheme="minorHAnsi" w:cstheme="minorHAnsi"/>
        </w:rPr>
        <w:t xml:space="preserve"> Channel conditions </w:t>
      </w:r>
      <w:r w:rsidR="00DC2AFE">
        <w:rPr>
          <w:rFonts w:asciiTheme="minorHAnsi" w:hAnsiTheme="minorHAnsi" w:cstheme="minorHAnsi"/>
        </w:rPr>
        <w:t xml:space="preserve">are also </w:t>
      </w:r>
      <w:r w:rsidR="000C3A19">
        <w:rPr>
          <w:rFonts w:asciiTheme="minorHAnsi" w:hAnsiTheme="minorHAnsi" w:cstheme="minorHAnsi"/>
        </w:rPr>
        <w:t xml:space="preserve">good. </w:t>
      </w:r>
      <w:r w:rsidR="00DC2AFE">
        <w:rPr>
          <w:rFonts w:asciiTheme="minorHAnsi" w:hAnsiTheme="minorHAnsi" w:cstheme="minorHAnsi"/>
        </w:rPr>
        <w:t>Release was planned to f</w:t>
      </w:r>
      <w:r w:rsidR="000C3A19">
        <w:rPr>
          <w:rFonts w:asciiTheme="minorHAnsi" w:hAnsiTheme="minorHAnsi" w:cstheme="minorHAnsi"/>
        </w:rPr>
        <w:t xml:space="preserve">ocus on </w:t>
      </w:r>
      <w:r w:rsidR="00DC2AFE">
        <w:rPr>
          <w:rFonts w:asciiTheme="minorHAnsi" w:hAnsiTheme="minorHAnsi" w:cstheme="minorHAnsi"/>
        </w:rPr>
        <w:t xml:space="preserve">a </w:t>
      </w:r>
      <w:proofErr w:type="gramStart"/>
      <w:r w:rsidR="00DC2AFE">
        <w:rPr>
          <w:rFonts w:asciiTheme="minorHAnsi" w:hAnsiTheme="minorHAnsi" w:cstheme="minorHAnsi"/>
        </w:rPr>
        <w:t>three</w:t>
      </w:r>
      <w:r w:rsidR="000C3A19">
        <w:rPr>
          <w:rFonts w:asciiTheme="minorHAnsi" w:hAnsiTheme="minorHAnsi" w:cstheme="minorHAnsi"/>
        </w:rPr>
        <w:t xml:space="preserve"> week</w:t>
      </w:r>
      <w:proofErr w:type="gramEnd"/>
      <w:r w:rsidR="000C3A19">
        <w:rPr>
          <w:rFonts w:asciiTheme="minorHAnsi" w:hAnsiTheme="minorHAnsi" w:cstheme="minorHAnsi"/>
        </w:rPr>
        <w:t xml:space="preserve"> period over peak WC use period. </w:t>
      </w:r>
      <w:r w:rsidR="00DC2AFE">
        <w:rPr>
          <w:rFonts w:asciiTheme="minorHAnsi" w:hAnsiTheme="minorHAnsi" w:cstheme="minorHAnsi"/>
        </w:rPr>
        <w:t xml:space="preserve">The release was designed to </w:t>
      </w:r>
      <w:r w:rsidR="000C3A19">
        <w:rPr>
          <w:rFonts w:asciiTheme="minorHAnsi" w:hAnsiTheme="minorHAnsi" w:cstheme="minorHAnsi"/>
        </w:rPr>
        <w:t xml:space="preserve">eliminate </w:t>
      </w:r>
      <w:r w:rsidR="00DC2AFE">
        <w:rPr>
          <w:rFonts w:asciiTheme="minorHAnsi" w:hAnsiTheme="minorHAnsi" w:cstheme="minorHAnsi"/>
        </w:rPr>
        <w:t xml:space="preserve">very </w:t>
      </w:r>
      <w:r w:rsidR="000C3A19">
        <w:rPr>
          <w:rFonts w:asciiTheme="minorHAnsi" w:hAnsiTheme="minorHAnsi" w:cstheme="minorHAnsi"/>
        </w:rPr>
        <w:t xml:space="preserve">low flow periods during </w:t>
      </w:r>
      <w:proofErr w:type="spellStart"/>
      <w:r w:rsidR="000C3A19">
        <w:rPr>
          <w:rFonts w:asciiTheme="minorHAnsi" w:hAnsiTheme="minorHAnsi" w:cstheme="minorHAnsi"/>
        </w:rPr>
        <w:t>hydrocycling</w:t>
      </w:r>
      <w:proofErr w:type="spellEnd"/>
      <w:r w:rsidR="000C3A19">
        <w:rPr>
          <w:rFonts w:asciiTheme="minorHAnsi" w:hAnsiTheme="minorHAnsi" w:cstheme="minorHAnsi"/>
        </w:rPr>
        <w:t xml:space="preserve">. </w:t>
      </w:r>
      <w:r w:rsidR="00DC2AFE">
        <w:rPr>
          <w:rFonts w:asciiTheme="minorHAnsi" w:hAnsiTheme="minorHAnsi" w:cstheme="minorHAnsi"/>
        </w:rPr>
        <w:t>Rabbe w</w:t>
      </w:r>
      <w:r w:rsidR="000C3A19">
        <w:rPr>
          <w:rFonts w:asciiTheme="minorHAnsi" w:hAnsiTheme="minorHAnsi" w:cstheme="minorHAnsi"/>
        </w:rPr>
        <w:t xml:space="preserve">ent through </w:t>
      </w:r>
      <w:r w:rsidR="0023457A">
        <w:rPr>
          <w:rFonts w:asciiTheme="minorHAnsi" w:hAnsiTheme="minorHAnsi" w:cstheme="minorHAnsi"/>
        </w:rPr>
        <w:t>s</w:t>
      </w:r>
      <w:r w:rsidR="000C3A19">
        <w:rPr>
          <w:rFonts w:asciiTheme="minorHAnsi" w:hAnsiTheme="minorHAnsi" w:cstheme="minorHAnsi"/>
        </w:rPr>
        <w:t xml:space="preserve">tage increases </w:t>
      </w:r>
      <w:r w:rsidR="00DC2AFE">
        <w:rPr>
          <w:rFonts w:asciiTheme="minorHAnsi" w:hAnsiTheme="minorHAnsi" w:cstheme="minorHAnsi"/>
        </w:rPr>
        <w:t>associated with pr</w:t>
      </w:r>
      <w:r w:rsidR="0023457A">
        <w:rPr>
          <w:rFonts w:asciiTheme="minorHAnsi" w:hAnsiTheme="minorHAnsi" w:cstheme="minorHAnsi"/>
        </w:rPr>
        <w:t>evious</w:t>
      </w:r>
      <w:r w:rsidR="00DC2AFE">
        <w:rPr>
          <w:rFonts w:asciiTheme="minorHAnsi" w:hAnsiTheme="minorHAnsi" w:cstheme="minorHAnsi"/>
        </w:rPr>
        <w:t xml:space="preserve"> </w:t>
      </w:r>
      <w:proofErr w:type="spellStart"/>
      <w:r w:rsidR="0023457A">
        <w:rPr>
          <w:rFonts w:asciiTheme="minorHAnsi" w:hAnsiTheme="minorHAnsi" w:cstheme="minorHAnsi"/>
        </w:rPr>
        <w:t>hydrostepping</w:t>
      </w:r>
      <w:proofErr w:type="spellEnd"/>
      <w:r w:rsidR="0023457A">
        <w:rPr>
          <w:rFonts w:asciiTheme="minorHAnsi" w:hAnsiTheme="minorHAnsi" w:cstheme="minorHAnsi"/>
        </w:rPr>
        <w:t xml:space="preserve"> schedule</w:t>
      </w:r>
      <w:r w:rsidR="00DC2AFE">
        <w:rPr>
          <w:rFonts w:asciiTheme="minorHAnsi" w:hAnsiTheme="minorHAnsi" w:cstheme="minorHAnsi"/>
        </w:rPr>
        <w:t xml:space="preserve"> </w:t>
      </w:r>
      <w:r w:rsidR="000C3A19">
        <w:rPr>
          <w:rFonts w:asciiTheme="minorHAnsi" w:hAnsiTheme="minorHAnsi" w:cstheme="minorHAnsi"/>
        </w:rPr>
        <w:t xml:space="preserve">and compared </w:t>
      </w:r>
      <w:r w:rsidR="00DC2AFE">
        <w:rPr>
          <w:rFonts w:asciiTheme="minorHAnsi" w:hAnsiTheme="minorHAnsi" w:cstheme="minorHAnsi"/>
        </w:rPr>
        <w:t xml:space="preserve">those patterns to </w:t>
      </w:r>
      <w:r w:rsidR="0023457A">
        <w:rPr>
          <w:rFonts w:asciiTheme="minorHAnsi" w:hAnsiTheme="minorHAnsi" w:cstheme="minorHAnsi"/>
        </w:rPr>
        <w:t xml:space="preserve">those resulting from the change in </w:t>
      </w:r>
      <w:proofErr w:type="spellStart"/>
      <w:r w:rsidR="0023457A">
        <w:rPr>
          <w:rFonts w:asciiTheme="minorHAnsi" w:hAnsiTheme="minorHAnsi" w:cstheme="minorHAnsi"/>
        </w:rPr>
        <w:t>hydrostepping</w:t>
      </w:r>
      <w:proofErr w:type="spellEnd"/>
      <w:r w:rsidR="0023457A">
        <w:rPr>
          <w:rFonts w:asciiTheme="minorHAnsi" w:hAnsiTheme="minorHAnsi" w:cstheme="minorHAnsi"/>
        </w:rPr>
        <w:t xml:space="preserve"> for 2024. The goal was to use </w:t>
      </w:r>
      <w:r w:rsidR="000C3A19">
        <w:rPr>
          <w:rFonts w:asciiTheme="minorHAnsi" w:hAnsiTheme="minorHAnsi" w:cstheme="minorHAnsi"/>
        </w:rPr>
        <w:t xml:space="preserve">EA water to fill the troughs. </w:t>
      </w:r>
      <w:r w:rsidR="0023457A">
        <w:rPr>
          <w:rFonts w:asciiTheme="minorHAnsi" w:hAnsiTheme="minorHAnsi" w:cstheme="minorHAnsi"/>
        </w:rPr>
        <w:t xml:space="preserve">Target water use was set at </w:t>
      </w:r>
      <w:proofErr w:type="gramStart"/>
      <w:r w:rsidR="0023457A">
        <w:rPr>
          <w:rFonts w:asciiTheme="minorHAnsi" w:hAnsiTheme="minorHAnsi" w:cstheme="minorHAnsi"/>
        </w:rPr>
        <w:t>30,000</w:t>
      </w:r>
      <w:ins w:id="0" w:author="Rabbe, Matt" w:date="2024-05-21T14:39:00Z">
        <w:r w:rsidR="007C1E67">
          <w:rPr>
            <w:rFonts w:asciiTheme="minorHAnsi" w:hAnsiTheme="minorHAnsi" w:cstheme="minorHAnsi"/>
          </w:rPr>
          <w:t>-40,000</w:t>
        </w:r>
      </w:ins>
      <w:r w:rsidR="0023457A">
        <w:rPr>
          <w:rFonts w:asciiTheme="minorHAnsi" w:hAnsiTheme="minorHAnsi" w:cstheme="minorHAnsi"/>
        </w:rPr>
        <w:t xml:space="preserve"> acre</w:t>
      </w:r>
      <w:proofErr w:type="gramEnd"/>
      <w:r w:rsidR="0023457A">
        <w:rPr>
          <w:rFonts w:asciiTheme="minorHAnsi" w:hAnsiTheme="minorHAnsi" w:cstheme="minorHAnsi"/>
        </w:rPr>
        <w:t xml:space="preserve"> feet</w:t>
      </w:r>
      <w:del w:id="1" w:author="Rabbe, Matt" w:date="2024-05-21T14:39:00Z">
        <w:r w:rsidR="0023457A" w:rsidDel="007C1E67">
          <w:rPr>
            <w:rFonts w:asciiTheme="minorHAnsi" w:hAnsiTheme="minorHAnsi" w:cstheme="minorHAnsi"/>
          </w:rPr>
          <w:delText xml:space="preserve"> or below</w:delText>
        </w:r>
      </w:del>
      <w:r w:rsidR="0023457A">
        <w:rPr>
          <w:rFonts w:asciiTheme="minorHAnsi" w:hAnsiTheme="minorHAnsi" w:cstheme="minorHAnsi"/>
        </w:rPr>
        <w:t>. The 2024 spring release ended up using</w:t>
      </w:r>
      <w:r w:rsidR="000C3A19">
        <w:rPr>
          <w:rFonts w:asciiTheme="minorHAnsi" w:hAnsiTheme="minorHAnsi" w:cstheme="minorHAnsi"/>
        </w:rPr>
        <w:t xml:space="preserve"> </w:t>
      </w:r>
      <w:proofErr w:type="gramStart"/>
      <w:r w:rsidR="00133EB0">
        <w:rPr>
          <w:rFonts w:asciiTheme="minorHAnsi" w:hAnsiTheme="minorHAnsi" w:cstheme="minorHAnsi"/>
        </w:rPr>
        <w:t>35,700</w:t>
      </w:r>
      <w:r w:rsidR="000C3A19">
        <w:rPr>
          <w:rFonts w:asciiTheme="minorHAnsi" w:hAnsiTheme="minorHAnsi" w:cstheme="minorHAnsi"/>
        </w:rPr>
        <w:t xml:space="preserve"> acre</w:t>
      </w:r>
      <w:proofErr w:type="gramEnd"/>
      <w:r w:rsidR="000C3A19">
        <w:rPr>
          <w:rFonts w:asciiTheme="minorHAnsi" w:hAnsiTheme="minorHAnsi" w:cstheme="minorHAnsi"/>
        </w:rPr>
        <w:t xml:space="preserve"> feet </w:t>
      </w:r>
      <w:r w:rsidR="0023457A">
        <w:rPr>
          <w:rFonts w:asciiTheme="minorHAnsi" w:hAnsiTheme="minorHAnsi" w:cstheme="minorHAnsi"/>
        </w:rPr>
        <w:t xml:space="preserve">compared to the </w:t>
      </w:r>
      <w:r w:rsidR="008D6615">
        <w:rPr>
          <w:rFonts w:asciiTheme="minorHAnsi" w:hAnsiTheme="minorHAnsi" w:cstheme="minorHAnsi"/>
        </w:rPr>
        <w:t>52,300</w:t>
      </w:r>
      <w:r w:rsidR="000C3A19">
        <w:rPr>
          <w:rFonts w:asciiTheme="minorHAnsi" w:hAnsiTheme="minorHAnsi" w:cstheme="minorHAnsi"/>
        </w:rPr>
        <w:t xml:space="preserve"> acre feet </w:t>
      </w:r>
      <w:r w:rsidR="0023457A">
        <w:rPr>
          <w:rFonts w:asciiTheme="minorHAnsi" w:hAnsiTheme="minorHAnsi" w:cstheme="minorHAnsi"/>
        </w:rPr>
        <w:t xml:space="preserve">used </w:t>
      </w:r>
      <w:r w:rsidR="000C3A19">
        <w:rPr>
          <w:rFonts w:asciiTheme="minorHAnsi" w:hAnsiTheme="minorHAnsi" w:cstheme="minorHAnsi"/>
        </w:rPr>
        <w:t xml:space="preserve">in </w:t>
      </w:r>
      <w:r w:rsidR="0023457A">
        <w:rPr>
          <w:rFonts w:asciiTheme="minorHAnsi" w:hAnsiTheme="minorHAnsi" w:cstheme="minorHAnsi"/>
        </w:rPr>
        <w:t>the l</w:t>
      </w:r>
      <w:r w:rsidR="000C3A19">
        <w:rPr>
          <w:rFonts w:asciiTheme="minorHAnsi" w:hAnsiTheme="minorHAnsi" w:cstheme="minorHAnsi"/>
        </w:rPr>
        <w:t xml:space="preserve">ast </w:t>
      </w:r>
      <w:ins w:id="2" w:author="Rabbe, Matt" w:date="2024-05-21T14:39:00Z">
        <w:r w:rsidR="00755B8D">
          <w:rPr>
            <w:rFonts w:asciiTheme="minorHAnsi" w:hAnsiTheme="minorHAnsi" w:cstheme="minorHAnsi"/>
          </w:rPr>
          <w:t xml:space="preserve">full </w:t>
        </w:r>
      </w:ins>
      <w:r w:rsidR="0023457A">
        <w:rPr>
          <w:rFonts w:asciiTheme="minorHAnsi" w:hAnsiTheme="minorHAnsi" w:cstheme="minorHAnsi"/>
        </w:rPr>
        <w:t>spring</w:t>
      </w:r>
      <w:r w:rsidR="000C3A19">
        <w:rPr>
          <w:rFonts w:asciiTheme="minorHAnsi" w:hAnsiTheme="minorHAnsi" w:cstheme="minorHAnsi"/>
        </w:rPr>
        <w:t xml:space="preserve"> WC release in 2018. </w:t>
      </w:r>
      <w:r w:rsidR="00133EB0">
        <w:rPr>
          <w:rFonts w:asciiTheme="minorHAnsi" w:hAnsiTheme="minorHAnsi" w:cstheme="minorHAnsi"/>
        </w:rPr>
        <w:t xml:space="preserve">Daily </w:t>
      </w:r>
      <w:r w:rsidR="0023457A">
        <w:rPr>
          <w:rFonts w:asciiTheme="minorHAnsi" w:hAnsiTheme="minorHAnsi" w:cstheme="minorHAnsi"/>
        </w:rPr>
        <w:t>average discharge was</w:t>
      </w:r>
      <w:r w:rsidR="00133EB0">
        <w:rPr>
          <w:rFonts w:asciiTheme="minorHAnsi" w:hAnsiTheme="minorHAnsi" w:cstheme="minorHAnsi"/>
        </w:rPr>
        <w:t xml:space="preserve"> around 700</w:t>
      </w:r>
      <w:r w:rsidR="0023457A">
        <w:rPr>
          <w:rFonts w:asciiTheme="minorHAnsi" w:hAnsiTheme="minorHAnsi" w:cstheme="minorHAnsi"/>
        </w:rPr>
        <w:t xml:space="preserve"> </w:t>
      </w:r>
      <w:proofErr w:type="spellStart"/>
      <w:r w:rsidR="00133EB0">
        <w:rPr>
          <w:rFonts w:asciiTheme="minorHAnsi" w:hAnsiTheme="minorHAnsi" w:cstheme="minorHAnsi"/>
        </w:rPr>
        <w:t>cfs</w:t>
      </w:r>
      <w:proofErr w:type="spellEnd"/>
      <w:r w:rsidR="00133EB0">
        <w:rPr>
          <w:rFonts w:asciiTheme="minorHAnsi" w:hAnsiTheme="minorHAnsi" w:cstheme="minorHAnsi"/>
        </w:rPr>
        <w:t xml:space="preserve"> </w:t>
      </w:r>
      <w:r w:rsidR="0023457A">
        <w:rPr>
          <w:rFonts w:asciiTheme="minorHAnsi" w:hAnsiTheme="minorHAnsi" w:cstheme="minorHAnsi"/>
        </w:rPr>
        <w:t xml:space="preserve">of </w:t>
      </w:r>
      <w:r w:rsidR="00133EB0">
        <w:rPr>
          <w:rFonts w:asciiTheme="minorHAnsi" w:hAnsiTheme="minorHAnsi" w:cstheme="minorHAnsi"/>
        </w:rPr>
        <w:t>EA water.</w:t>
      </w:r>
      <w:r w:rsidR="008D6615">
        <w:rPr>
          <w:rFonts w:asciiTheme="minorHAnsi" w:hAnsiTheme="minorHAnsi" w:cstheme="minorHAnsi"/>
        </w:rPr>
        <w:t xml:space="preserve"> WC presence on </w:t>
      </w:r>
      <w:r w:rsidR="00A520C2">
        <w:rPr>
          <w:rFonts w:asciiTheme="minorHAnsi" w:hAnsiTheme="minorHAnsi" w:cstheme="minorHAnsi"/>
        </w:rPr>
        <w:t xml:space="preserve">the </w:t>
      </w:r>
      <w:r w:rsidR="008D6615">
        <w:rPr>
          <w:rFonts w:asciiTheme="minorHAnsi" w:hAnsiTheme="minorHAnsi" w:cstheme="minorHAnsi"/>
        </w:rPr>
        <w:t>Platte peaked during this EA Release, so timing was good.</w:t>
      </w:r>
      <w:ins w:id="3" w:author="Rabbe, Matt" w:date="2024-05-21T14:40:00Z">
        <w:r w:rsidR="00806DA2">
          <w:rPr>
            <w:rFonts w:asciiTheme="minorHAnsi" w:hAnsiTheme="minorHAnsi" w:cstheme="minorHAnsi"/>
          </w:rPr>
          <w:t xml:space="preserve">  The release also corresponded </w:t>
        </w:r>
      </w:ins>
      <w:ins w:id="4" w:author="Rabbe, Matt" w:date="2024-05-22T08:34:00Z">
        <w:r w:rsidR="00063CB9">
          <w:rPr>
            <w:rFonts w:asciiTheme="minorHAnsi" w:hAnsiTheme="minorHAnsi" w:cstheme="minorHAnsi"/>
          </w:rPr>
          <w:t>with</w:t>
        </w:r>
      </w:ins>
      <w:ins w:id="5" w:author="Rabbe, Matt" w:date="2024-05-21T14:40:00Z">
        <w:r w:rsidR="00806DA2">
          <w:rPr>
            <w:rFonts w:asciiTheme="minorHAnsi" w:hAnsiTheme="minorHAnsi" w:cstheme="minorHAnsi"/>
          </w:rPr>
          <w:t xml:space="preserve"> the highest single season whooping crane count and highest proportion of the</w:t>
        </w:r>
      </w:ins>
      <w:ins w:id="6" w:author="Rabbe, Matt" w:date="2024-05-21T14:41:00Z">
        <w:r w:rsidR="00806DA2">
          <w:rPr>
            <w:rFonts w:asciiTheme="minorHAnsi" w:hAnsiTheme="minorHAnsi" w:cstheme="minorHAnsi"/>
          </w:rPr>
          <w:t xml:space="preserve"> population </w:t>
        </w:r>
      </w:ins>
      <w:ins w:id="7" w:author="Rabbe, Matt" w:date="2024-07-08T10:34:00Z">
        <w:r w:rsidR="0018271A">
          <w:rPr>
            <w:rFonts w:asciiTheme="minorHAnsi" w:hAnsiTheme="minorHAnsi" w:cstheme="minorHAnsi"/>
          </w:rPr>
          <w:t xml:space="preserve">documented </w:t>
        </w:r>
      </w:ins>
      <w:ins w:id="8" w:author="Rabbe, Matt" w:date="2024-05-21T14:41:00Z">
        <w:r w:rsidR="00806DA2">
          <w:rPr>
            <w:rFonts w:asciiTheme="minorHAnsi" w:hAnsiTheme="minorHAnsi" w:cstheme="minorHAnsi"/>
          </w:rPr>
          <w:t>using the Platte River.</w:t>
        </w:r>
      </w:ins>
    </w:p>
    <w:p w14:paraId="7FB1E0E4" w14:textId="77777777" w:rsidR="00BB12AE" w:rsidRDefault="00BB12AE" w:rsidP="00894165">
      <w:pPr>
        <w:pStyle w:val="NoSpacing"/>
        <w:rPr>
          <w:rFonts w:asciiTheme="minorHAnsi" w:hAnsiTheme="minorHAnsi" w:cstheme="minorHAnsi"/>
        </w:rPr>
      </w:pPr>
    </w:p>
    <w:p w14:paraId="2B45942E" w14:textId="0D07D8EF" w:rsidR="00051FCC" w:rsidRPr="008F665E" w:rsidRDefault="00BB12AE" w:rsidP="00894165">
      <w:pPr>
        <w:pStyle w:val="NoSpacing"/>
        <w:rPr>
          <w:rFonts w:asciiTheme="minorHAnsi" w:hAnsiTheme="minorHAnsi" w:cstheme="minorHAnsi"/>
        </w:rPr>
      </w:pPr>
      <w:r>
        <w:rPr>
          <w:rFonts w:asciiTheme="minorHAnsi" w:hAnsiTheme="minorHAnsi" w:cstheme="minorHAnsi"/>
        </w:rPr>
        <w:t xml:space="preserve">Mosier asked if there were plans for </w:t>
      </w:r>
      <w:r w:rsidR="00A520C2">
        <w:rPr>
          <w:rFonts w:asciiTheme="minorHAnsi" w:hAnsiTheme="minorHAnsi" w:cstheme="minorHAnsi"/>
        </w:rPr>
        <w:t>a f</w:t>
      </w:r>
      <w:r>
        <w:rPr>
          <w:rFonts w:asciiTheme="minorHAnsi" w:hAnsiTheme="minorHAnsi" w:cstheme="minorHAnsi"/>
        </w:rPr>
        <w:t>all W</w:t>
      </w:r>
      <w:r w:rsidR="00A520C2">
        <w:rPr>
          <w:rFonts w:asciiTheme="minorHAnsi" w:hAnsiTheme="minorHAnsi" w:cstheme="minorHAnsi"/>
        </w:rPr>
        <w:t>C</w:t>
      </w:r>
      <w:r>
        <w:rPr>
          <w:rFonts w:asciiTheme="minorHAnsi" w:hAnsiTheme="minorHAnsi" w:cstheme="minorHAnsi"/>
        </w:rPr>
        <w:t xml:space="preserve"> release? Rabbe</w:t>
      </w:r>
      <w:r w:rsidR="00A520C2">
        <w:rPr>
          <w:rFonts w:asciiTheme="minorHAnsi" w:hAnsiTheme="minorHAnsi" w:cstheme="minorHAnsi"/>
        </w:rPr>
        <w:t xml:space="preserve"> said no.</w:t>
      </w:r>
      <w:r>
        <w:rPr>
          <w:rFonts w:asciiTheme="minorHAnsi" w:hAnsiTheme="minorHAnsi" w:cstheme="minorHAnsi"/>
        </w:rPr>
        <w:t xml:space="preserve"> </w:t>
      </w:r>
      <w:r w:rsidR="00A520C2">
        <w:rPr>
          <w:rFonts w:asciiTheme="minorHAnsi" w:hAnsiTheme="minorHAnsi" w:cstheme="minorHAnsi"/>
        </w:rPr>
        <w:t>The germination suppression r</w:t>
      </w:r>
      <w:r>
        <w:rPr>
          <w:rFonts w:asciiTheme="minorHAnsi" w:hAnsiTheme="minorHAnsi" w:cstheme="minorHAnsi"/>
        </w:rPr>
        <w:t>elease is our next release</w:t>
      </w:r>
      <w:r w:rsidR="00A520C2">
        <w:rPr>
          <w:rFonts w:asciiTheme="minorHAnsi" w:hAnsiTheme="minorHAnsi" w:cstheme="minorHAnsi"/>
        </w:rPr>
        <w:t xml:space="preserve"> in June</w:t>
      </w:r>
      <w:r>
        <w:rPr>
          <w:rFonts w:asciiTheme="minorHAnsi" w:hAnsiTheme="minorHAnsi" w:cstheme="minorHAnsi"/>
        </w:rPr>
        <w:t xml:space="preserve">. Fall system maintenance makes </w:t>
      </w:r>
      <w:r w:rsidR="00A520C2">
        <w:rPr>
          <w:rFonts w:asciiTheme="minorHAnsi" w:hAnsiTheme="minorHAnsi" w:cstheme="minorHAnsi"/>
        </w:rPr>
        <w:t xml:space="preserve">any releases in the fall </w:t>
      </w:r>
      <w:r>
        <w:rPr>
          <w:rFonts w:asciiTheme="minorHAnsi" w:hAnsiTheme="minorHAnsi" w:cstheme="minorHAnsi"/>
        </w:rPr>
        <w:t>difficult.</w:t>
      </w:r>
      <w:r w:rsidR="00A520C2">
        <w:rPr>
          <w:rFonts w:asciiTheme="minorHAnsi" w:hAnsiTheme="minorHAnsi" w:cstheme="minorHAnsi"/>
        </w:rPr>
        <w:t xml:space="preserve"> </w:t>
      </w:r>
      <w:r w:rsidR="00B23790">
        <w:rPr>
          <w:rFonts w:asciiTheme="minorHAnsi" w:hAnsiTheme="minorHAnsi" w:cstheme="minorHAnsi"/>
        </w:rPr>
        <w:t>Henry</w:t>
      </w:r>
      <w:r w:rsidR="00A520C2">
        <w:rPr>
          <w:rFonts w:asciiTheme="minorHAnsi" w:hAnsiTheme="minorHAnsi" w:cstheme="minorHAnsi"/>
        </w:rPr>
        <w:t xml:space="preserve"> asked Rabbe what he was</w:t>
      </w:r>
      <w:r w:rsidR="00B23790">
        <w:rPr>
          <w:rFonts w:asciiTheme="minorHAnsi" w:hAnsiTheme="minorHAnsi" w:cstheme="minorHAnsi"/>
        </w:rPr>
        <w:t xml:space="preserve"> thinking about in terms of evaluating WC response</w:t>
      </w:r>
      <w:r w:rsidR="00A520C2">
        <w:rPr>
          <w:rFonts w:asciiTheme="minorHAnsi" w:hAnsiTheme="minorHAnsi" w:cstheme="minorHAnsi"/>
        </w:rPr>
        <w:t xml:space="preserve"> to the change in </w:t>
      </w:r>
      <w:proofErr w:type="spellStart"/>
      <w:r w:rsidR="00A520C2">
        <w:rPr>
          <w:rFonts w:asciiTheme="minorHAnsi" w:hAnsiTheme="minorHAnsi" w:cstheme="minorHAnsi"/>
        </w:rPr>
        <w:t>hydrocycling</w:t>
      </w:r>
      <w:proofErr w:type="spellEnd"/>
      <w:r w:rsidR="00A520C2">
        <w:rPr>
          <w:rFonts w:asciiTheme="minorHAnsi" w:hAnsiTheme="minorHAnsi" w:cstheme="minorHAnsi"/>
        </w:rPr>
        <w:t>?</w:t>
      </w:r>
      <w:r w:rsidR="00B23790">
        <w:rPr>
          <w:rFonts w:asciiTheme="minorHAnsi" w:hAnsiTheme="minorHAnsi" w:cstheme="minorHAnsi"/>
        </w:rPr>
        <w:t xml:space="preserve"> </w:t>
      </w:r>
      <w:r w:rsidR="00396B07">
        <w:rPr>
          <w:rFonts w:asciiTheme="minorHAnsi" w:hAnsiTheme="minorHAnsi" w:cstheme="minorHAnsi"/>
        </w:rPr>
        <w:t>Rabbe</w:t>
      </w:r>
      <w:r w:rsidR="00A520C2">
        <w:rPr>
          <w:rFonts w:asciiTheme="minorHAnsi" w:hAnsiTheme="minorHAnsi" w:cstheme="minorHAnsi"/>
        </w:rPr>
        <w:t xml:space="preserve"> said that d</w:t>
      </w:r>
      <w:r w:rsidR="00B23790">
        <w:rPr>
          <w:rFonts w:asciiTheme="minorHAnsi" w:hAnsiTheme="minorHAnsi" w:cstheme="minorHAnsi"/>
        </w:rPr>
        <w:t xml:space="preserve">ischarge and variability </w:t>
      </w:r>
      <w:r w:rsidR="00A520C2">
        <w:rPr>
          <w:rFonts w:asciiTheme="minorHAnsi" w:hAnsiTheme="minorHAnsi" w:cstheme="minorHAnsi"/>
        </w:rPr>
        <w:t xml:space="preserve">in discharge are </w:t>
      </w:r>
      <w:r w:rsidR="00B23790">
        <w:rPr>
          <w:rFonts w:asciiTheme="minorHAnsi" w:hAnsiTheme="minorHAnsi" w:cstheme="minorHAnsi"/>
        </w:rPr>
        <w:t>of interest.</w:t>
      </w:r>
      <w:r w:rsidR="00A520C2">
        <w:rPr>
          <w:rFonts w:asciiTheme="minorHAnsi" w:hAnsiTheme="minorHAnsi" w:cstheme="minorHAnsi"/>
        </w:rPr>
        <w:t xml:space="preserve"> </w:t>
      </w:r>
      <w:r w:rsidR="00051FCC">
        <w:rPr>
          <w:rFonts w:asciiTheme="minorHAnsi" w:hAnsiTheme="minorHAnsi" w:cstheme="minorHAnsi"/>
        </w:rPr>
        <w:t xml:space="preserve">Urie asked about the 200 WC on the Platte this Spring. Rabbe said yes, that was individuals </w:t>
      </w:r>
      <w:proofErr w:type="gramStart"/>
      <w:r w:rsidR="00051FCC">
        <w:rPr>
          <w:rFonts w:asciiTheme="minorHAnsi" w:hAnsiTheme="minorHAnsi" w:cstheme="minorHAnsi"/>
        </w:rPr>
        <w:t>not crane</w:t>
      </w:r>
      <w:proofErr w:type="gramEnd"/>
      <w:r w:rsidR="00051FCC">
        <w:rPr>
          <w:rFonts w:asciiTheme="minorHAnsi" w:hAnsiTheme="minorHAnsi" w:cstheme="minorHAnsi"/>
        </w:rPr>
        <w:t xml:space="preserve"> use days. Jenniges reminded that these are not individually identifiable.</w:t>
      </w:r>
    </w:p>
    <w:p w14:paraId="6BC2EAC5" w14:textId="77777777" w:rsidR="009275E5" w:rsidRDefault="009275E5" w:rsidP="008F665E">
      <w:pPr>
        <w:rPr>
          <w:rFonts w:asciiTheme="minorHAnsi" w:hAnsiTheme="minorHAnsi" w:cstheme="minorHAnsi"/>
          <w:color w:val="FF0000"/>
        </w:rPr>
      </w:pPr>
    </w:p>
    <w:p w14:paraId="0F0CD5C6" w14:textId="77777777" w:rsidR="000B1887" w:rsidRDefault="000B1887" w:rsidP="00D22DBE">
      <w:pPr>
        <w:pStyle w:val="NoSpacing"/>
      </w:pPr>
    </w:p>
    <w:p w14:paraId="590F1C5F" w14:textId="67D26F83" w:rsidR="008F665E" w:rsidRPr="00D22DBE" w:rsidRDefault="006C549D" w:rsidP="00D22DBE">
      <w:pPr>
        <w:pStyle w:val="NoSpacing"/>
        <w:rPr>
          <w:rFonts w:asciiTheme="minorHAnsi" w:hAnsiTheme="minorHAnsi" w:cstheme="minorHAnsi"/>
        </w:rPr>
      </w:pPr>
      <w:r>
        <w:t>Presentation</w:t>
      </w:r>
      <w:r w:rsidR="008F665E" w:rsidRPr="009275E5">
        <w:t xml:space="preserve">: </w:t>
      </w:r>
      <w:hyperlink r:id="rId8" w:history="1">
        <w:r w:rsidRPr="006C549D">
          <w:rPr>
            <w:rStyle w:val="Hyperlink"/>
          </w:rPr>
          <w:t xml:space="preserve">2024 Spring WC migration EA </w:t>
        </w:r>
        <w:proofErr w:type="spellStart"/>
        <w:r w:rsidRPr="006C549D">
          <w:rPr>
            <w:rStyle w:val="Hyperlink"/>
          </w:rPr>
          <w:t>release_Rabbe</w:t>
        </w:r>
        <w:proofErr w:type="spellEnd"/>
      </w:hyperlink>
    </w:p>
    <w:p w14:paraId="527499A2" w14:textId="77777777" w:rsidR="0083087B" w:rsidRPr="00617E54" w:rsidRDefault="0083087B" w:rsidP="00617E54">
      <w:pPr>
        <w:rPr>
          <w:rFonts w:cstheme="minorHAnsi"/>
        </w:rPr>
      </w:pPr>
    </w:p>
    <w:p w14:paraId="1C20D0B8" w14:textId="00FC4CA0" w:rsidR="008F665E" w:rsidRPr="006C549D" w:rsidRDefault="006C549D" w:rsidP="006C549D">
      <w:pPr>
        <w:pStyle w:val="NoSpacing"/>
        <w:rPr>
          <w:i/>
          <w:iCs/>
        </w:rPr>
      </w:pPr>
      <w:r w:rsidRPr="006C549D">
        <w:rPr>
          <w:i/>
          <w:iCs/>
        </w:rPr>
        <w:t>2024 GERMINATION SUPPRESSION RELEASE</w:t>
      </w:r>
    </w:p>
    <w:p w14:paraId="033B1C62" w14:textId="6EAA8247" w:rsidR="006C549D" w:rsidRDefault="006C549D" w:rsidP="006C549D">
      <w:pPr>
        <w:pStyle w:val="NoSpacing"/>
        <w:rPr>
          <w:rFonts w:asciiTheme="minorHAnsi" w:hAnsiTheme="minorHAnsi"/>
        </w:rPr>
      </w:pPr>
      <w:r>
        <w:rPr>
          <w:rFonts w:asciiTheme="minorHAnsi" w:hAnsiTheme="minorHAnsi"/>
        </w:rPr>
        <w:t>Turner</w:t>
      </w:r>
      <w:r w:rsidR="00051FCC">
        <w:rPr>
          <w:rFonts w:asciiTheme="minorHAnsi" w:hAnsiTheme="minorHAnsi"/>
        </w:rPr>
        <w:t xml:space="preserve"> re</w:t>
      </w:r>
      <w:r w:rsidR="00351F46">
        <w:rPr>
          <w:rFonts w:asciiTheme="minorHAnsi" w:hAnsiTheme="minorHAnsi"/>
        </w:rPr>
        <w:t>minded the TAC of</w:t>
      </w:r>
      <w:r w:rsidR="00051FCC">
        <w:rPr>
          <w:rFonts w:asciiTheme="minorHAnsi" w:hAnsiTheme="minorHAnsi"/>
        </w:rPr>
        <w:t xml:space="preserve"> the germination suppression release coming up in late May</w:t>
      </w:r>
      <w:r w:rsidR="00351F46">
        <w:rPr>
          <w:rFonts w:asciiTheme="minorHAnsi" w:hAnsiTheme="minorHAnsi"/>
        </w:rPr>
        <w:t xml:space="preserve">. Target is </w:t>
      </w:r>
      <w:r w:rsidR="00CA0CF0">
        <w:rPr>
          <w:rFonts w:asciiTheme="minorHAnsi" w:hAnsiTheme="minorHAnsi"/>
        </w:rPr>
        <w:t xml:space="preserve">1500 </w:t>
      </w:r>
      <w:proofErr w:type="spellStart"/>
      <w:r w:rsidR="00CA0CF0">
        <w:rPr>
          <w:rFonts w:asciiTheme="minorHAnsi" w:hAnsiTheme="minorHAnsi"/>
        </w:rPr>
        <w:t>cfs</w:t>
      </w:r>
      <w:proofErr w:type="spellEnd"/>
      <w:r w:rsidR="00CA0CF0">
        <w:rPr>
          <w:rFonts w:asciiTheme="minorHAnsi" w:hAnsiTheme="minorHAnsi"/>
        </w:rPr>
        <w:t xml:space="preserve"> at GI </w:t>
      </w:r>
      <w:r w:rsidR="00051FCC">
        <w:rPr>
          <w:rFonts w:asciiTheme="minorHAnsi" w:hAnsiTheme="minorHAnsi"/>
        </w:rPr>
        <w:t>from June 1 to 30.</w:t>
      </w:r>
      <w:r w:rsidR="00CA0CF0">
        <w:rPr>
          <w:rFonts w:asciiTheme="minorHAnsi" w:hAnsiTheme="minorHAnsi"/>
        </w:rPr>
        <w:t xml:space="preserve"> </w:t>
      </w:r>
      <w:r w:rsidR="00351F46">
        <w:rPr>
          <w:rFonts w:asciiTheme="minorHAnsi" w:hAnsiTheme="minorHAnsi"/>
        </w:rPr>
        <w:t>With eight days travel time, release scheduled to start</w:t>
      </w:r>
      <w:r w:rsidR="00CA0CF0">
        <w:rPr>
          <w:rFonts w:asciiTheme="minorHAnsi" w:hAnsiTheme="minorHAnsi"/>
        </w:rPr>
        <w:t xml:space="preserve"> around May 24</w:t>
      </w:r>
      <w:r w:rsidR="00CA0CF0" w:rsidRPr="00CA0CF0">
        <w:rPr>
          <w:rFonts w:asciiTheme="minorHAnsi" w:hAnsiTheme="minorHAnsi"/>
          <w:vertAlign w:val="superscript"/>
        </w:rPr>
        <w:t>th</w:t>
      </w:r>
      <w:r w:rsidR="00CA0CF0">
        <w:rPr>
          <w:rFonts w:asciiTheme="minorHAnsi" w:hAnsiTheme="minorHAnsi"/>
        </w:rPr>
        <w:t xml:space="preserve">. </w:t>
      </w:r>
      <w:r w:rsidR="00351F46">
        <w:rPr>
          <w:rFonts w:asciiTheme="minorHAnsi" w:hAnsiTheme="minorHAnsi"/>
        </w:rPr>
        <w:t>Over Past r</w:t>
      </w:r>
      <w:r w:rsidR="00CA0CF0">
        <w:rPr>
          <w:rFonts w:asciiTheme="minorHAnsi" w:hAnsiTheme="minorHAnsi"/>
        </w:rPr>
        <w:t>elease</w:t>
      </w:r>
      <w:r w:rsidR="00351F46">
        <w:rPr>
          <w:rFonts w:asciiTheme="minorHAnsi" w:hAnsiTheme="minorHAnsi"/>
        </w:rPr>
        <w:t>s were</w:t>
      </w:r>
      <w:r w:rsidR="00CA0CF0">
        <w:rPr>
          <w:rFonts w:asciiTheme="minorHAnsi" w:hAnsiTheme="minorHAnsi"/>
        </w:rPr>
        <w:t xml:space="preserve"> between </w:t>
      </w:r>
      <w:proofErr w:type="gramStart"/>
      <w:r w:rsidR="00CA0CF0">
        <w:rPr>
          <w:rFonts w:asciiTheme="minorHAnsi" w:hAnsiTheme="minorHAnsi"/>
        </w:rPr>
        <w:t>30</w:t>
      </w:r>
      <w:r w:rsidR="00351F46">
        <w:rPr>
          <w:rFonts w:asciiTheme="minorHAnsi" w:hAnsiTheme="minorHAnsi"/>
        </w:rPr>
        <w:t>,000</w:t>
      </w:r>
      <w:r w:rsidR="00CA0CF0">
        <w:rPr>
          <w:rFonts w:asciiTheme="minorHAnsi" w:hAnsiTheme="minorHAnsi"/>
        </w:rPr>
        <w:t xml:space="preserve"> </w:t>
      </w:r>
      <w:r w:rsidR="00351F46">
        <w:rPr>
          <w:rFonts w:asciiTheme="minorHAnsi" w:hAnsiTheme="minorHAnsi"/>
        </w:rPr>
        <w:t>and 80,000</w:t>
      </w:r>
      <w:r w:rsidR="00CA0CF0">
        <w:rPr>
          <w:rFonts w:asciiTheme="minorHAnsi" w:hAnsiTheme="minorHAnsi"/>
        </w:rPr>
        <w:t xml:space="preserve"> acre</w:t>
      </w:r>
      <w:proofErr w:type="gramEnd"/>
      <w:r w:rsidR="00CA0CF0">
        <w:rPr>
          <w:rFonts w:asciiTheme="minorHAnsi" w:hAnsiTheme="minorHAnsi"/>
        </w:rPr>
        <w:t xml:space="preserve"> feet. </w:t>
      </w:r>
      <w:r w:rsidR="00351F46">
        <w:rPr>
          <w:rFonts w:asciiTheme="minorHAnsi" w:hAnsiTheme="minorHAnsi"/>
        </w:rPr>
        <w:t xml:space="preserve">This will be the fifth </w:t>
      </w:r>
      <w:r w:rsidR="00CA0CF0">
        <w:rPr>
          <w:rFonts w:asciiTheme="minorHAnsi" w:hAnsiTheme="minorHAnsi"/>
        </w:rPr>
        <w:t xml:space="preserve">year </w:t>
      </w:r>
      <w:r w:rsidR="00351F46">
        <w:rPr>
          <w:rFonts w:asciiTheme="minorHAnsi" w:hAnsiTheme="minorHAnsi"/>
        </w:rPr>
        <w:t>of implementation</w:t>
      </w:r>
      <w:r w:rsidR="00CA0CF0">
        <w:rPr>
          <w:rFonts w:asciiTheme="minorHAnsi" w:hAnsiTheme="minorHAnsi"/>
        </w:rPr>
        <w:t>. 125</w:t>
      </w:r>
      <w:r w:rsidR="00351F46">
        <w:rPr>
          <w:rFonts w:asciiTheme="minorHAnsi" w:hAnsiTheme="minorHAnsi"/>
        </w:rPr>
        <w:t xml:space="preserve">,000 </w:t>
      </w:r>
      <w:proofErr w:type="gramStart"/>
      <w:r w:rsidR="00CA0CF0">
        <w:rPr>
          <w:rFonts w:asciiTheme="minorHAnsi" w:hAnsiTheme="minorHAnsi"/>
        </w:rPr>
        <w:t>-130</w:t>
      </w:r>
      <w:r w:rsidR="00351F46">
        <w:rPr>
          <w:rFonts w:asciiTheme="minorHAnsi" w:hAnsiTheme="minorHAnsi"/>
        </w:rPr>
        <w:t>,000</w:t>
      </w:r>
      <w:r w:rsidR="00CA0CF0">
        <w:rPr>
          <w:rFonts w:asciiTheme="minorHAnsi" w:hAnsiTheme="minorHAnsi"/>
        </w:rPr>
        <w:t xml:space="preserve"> acre</w:t>
      </w:r>
      <w:proofErr w:type="gramEnd"/>
      <w:r w:rsidR="00CA0CF0">
        <w:rPr>
          <w:rFonts w:asciiTheme="minorHAnsi" w:hAnsiTheme="minorHAnsi"/>
        </w:rPr>
        <w:t xml:space="preserve"> feet in EA currently. Biweekly coordination calls </w:t>
      </w:r>
      <w:r w:rsidR="00351F46">
        <w:rPr>
          <w:rFonts w:asciiTheme="minorHAnsi" w:hAnsiTheme="minorHAnsi"/>
        </w:rPr>
        <w:t xml:space="preserve">will be set up </w:t>
      </w:r>
      <w:r w:rsidR="00CA0CF0">
        <w:rPr>
          <w:rFonts w:asciiTheme="minorHAnsi" w:hAnsiTheme="minorHAnsi"/>
        </w:rPr>
        <w:t xml:space="preserve">to implement. Hegg asked what is the </w:t>
      </w:r>
      <w:r w:rsidR="008356B1">
        <w:rPr>
          <w:rFonts w:asciiTheme="minorHAnsi" w:hAnsiTheme="minorHAnsi"/>
        </w:rPr>
        <w:t xml:space="preserve">monitoring </w:t>
      </w:r>
      <w:r w:rsidR="00CA0CF0">
        <w:rPr>
          <w:rFonts w:asciiTheme="minorHAnsi" w:hAnsiTheme="minorHAnsi"/>
        </w:rPr>
        <w:t>plan moving forward</w:t>
      </w:r>
      <w:r w:rsidR="008356B1">
        <w:rPr>
          <w:rFonts w:asciiTheme="minorHAnsi" w:hAnsiTheme="minorHAnsi"/>
        </w:rPr>
        <w:t xml:space="preserve">? Henry asked if she meant </w:t>
      </w:r>
      <w:r w:rsidR="00396B07">
        <w:rPr>
          <w:rFonts w:asciiTheme="minorHAnsi" w:hAnsiTheme="minorHAnsi"/>
        </w:rPr>
        <w:t xml:space="preserve">the </w:t>
      </w:r>
      <w:r w:rsidR="00351F46">
        <w:rPr>
          <w:rFonts w:asciiTheme="minorHAnsi" w:hAnsiTheme="minorHAnsi"/>
        </w:rPr>
        <w:t xml:space="preserve">plan for </w:t>
      </w:r>
      <w:r w:rsidR="008356B1">
        <w:rPr>
          <w:rFonts w:asciiTheme="minorHAnsi" w:hAnsiTheme="minorHAnsi"/>
        </w:rPr>
        <w:t xml:space="preserve">evaluating </w:t>
      </w:r>
      <w:proofErr w:type="gramStart"/>
      <w:r w:rsidR="008356B1">
        <w:rPr>
          <w:rFonts w:asciiTheme="minorHAnsi" w:hAnsiTheme="minorHAnsi"/>
        </w:rPr>
        <w:t>success?</w:t>
      </w:r>
      <w:proofErr w:type="gramEnd"/>
      <w:r w:rsidR="008356B1">
        <w:rPr>
          <w:rFonts w:asciiTheme="minorHAnsi" w:hAnsiTheme="minorHAnsi"/>
        </w:rPr>
        <w:t xml:space="preserve"> Henry said </w:t>
      </w:r>
      <w:r w:rsidR="00351F46">
        <w:rPr>
          <w:rFonts w:asciiTheme="minorHAnsi" w:hAnsiTheme="minorHAnsi"/>
        </w:rPr>
        <w:t xml:space="preserve">EDO put a draft plan together for the reporting session with several ideas for using remotely sensed and field data to evaluate success. </w:t>
      </w:r>
      <w:r w:rsidR="00396B07">
        <w:rPr>
          <w:rFonts w:asciiTheme="minorHAnsi" w:hAnsiTheme="minorHAnsi"/>
        </w:rPr>
        <w:t xml:space="preserve">So </w:t>
      </w:r>
      <w:proofErr w:type="gramStart"/>
      <w:r w:rsidR="00396B07">
        <w:rPr>
          <w:rFonts w:asciiTheme="minorHAnsi" w:hAnsiTheme="minorHAnsi"/>
        </w:rPr>
        <w:t>far</w:t>
      </w:r>
      <w:proofErr w:type="gramEnd"/>
      <w:r w:rsidR="00396B07">
        <w:rPr>
          <w:rFonts w:asciiTheme="minorHAnsi" w:hAnsiTheme="minorHAnsi"/>
        </w:rPr>
        <w:t xml:space="preserve"> we see good support for water working where we get good channel coverage, but where there are flow splits, like Rowe, not working. </w:t>
      </w:r>
      <w:r w:rsidR="00351F46">
        <w:rPr>
          <w:rFonts w:asciiTheme="minorHAnsi" w:hAnsiTheme="minorHAnsi"/>
        </w:rPr>
        <w:t xml:space="preserve">EDO </w:t>
      </w:r>
      <w:r w:rsidR="008356B1">
        <w:rPr>
          <w:rFonts w:asciiTheme="minorHAnsi" w:hAnsiTheme="minorHAnsi"/>
        </w:rPr>
        <w:t>w</w:t>
      </w:r>
      <w:r w:rsidR="00351F46">
        <w:rPr>
          <w:rFonts w:asciiTheme="minorHAnsi" w:hAnsiTheme="minorHAnsi"/>
        </w:rPr>
        <w:t>ill</w:t>
      </w:r>
      <w:r w:rsidR="008356B1">
        <w:rPr>
          <w:rFonts w:asciiTheme="minorHAnsi" w:hAnsiTheme="minorHAnsi"/>
        </w:rPr>
        <w:t xml:space="preserve"> be starting data analysis this year continuing into 2025. </w:t>
      </w:r>
      <w:r w:rsidR="00351F46">
        <w:rPr>
          <w:rFonts w:asciiTheme="minorHAnsi" w:hAnsiTheme="minorHAnsi"/>
        </w:rPr>
        <w:t>Hegg asked if we will be using 2024 data as well. Henry said yes, start with what we already have, add in 2024 when we have it. Multi-year analysis provides information to help</w:t>
      </w:r>
      <w:r w:rsidR="008356B1">
        <w:rPr>
          <w:rFonts w:asciiTheme="minorHAnsi" w:hAnsiTheme="minorHAnsi"/>
        </w:rPr>
        <w:t xml:space="preserve"> us decide to continue/modify/stop</w:t>
      </w:r>
      <w:r w:rsidR="00351F46">
        <w:rPr>
          <w:rFonts w:asciiTheme="minorHAnsi" w:hAnsiTheme="minorHAnsi"/>
        </w:rPr>
        <w:t xml:space="preserve"> the germination suppression release</w:t>
      </w:r>
      <w:r w:rsidR="008356B1">
        <w:rPr>
          <w:rFonts w:asciiTheme="minorHAnsi" w:hAnsiTheme="minorHAnsi"/>
        </w:rPr>
        <w:t>. Hegg</w:t>
      </w:r>
      <w:r w:rsidR="00CA0CF0">
        <w:rPr>
          <w:rFonts w:asciiTheme="minorHAnsi" w:hAnsiTheme="minorHAnsi"/>
        </w:rPr>
        <w:t xml:space="preserve"> want</w:t>
      </w:r>
      <w:r w:rsidR="00351F46">
        <w:rPr>
          <w:rFonts w:asciiTheme="minorHAnsi" w:hAnsiTheme="minorHAnsi"/>
        </w:rPr>
        <w:t>ed</w:t>
      </w:r>
      <w:r w:rsidR="00CA0CF0">
        <w:rPr>
          <w:rFonts w:asciiTheme="minorHAnsi" w:hAnsiTheme="minorHAnsi"/>
        </w:rPr>
        <w:t xml:space="preserve"> to know if </w:t>
      </w:r>
      <w:r w:rsidR="00351F46">
        <w:rPr>
          <w:rFonts w:asciiTheme="minorHAnsi" w:hAnsiTheme="minorHAnsi"/>
        </w:rPr>
        <w:t>c</w:t>
      </w:r>
      <w:r w:rsidR="00070FA2">
        <w:rPr>
          <w:rFonts w:asciiTheme="minorHAnsi" w:hAnsiTheme="minorHAnsi"/>
        </w:rPr>
        <w:t xml:space="preserve">onservation </w:t>
      </w:r>
      <w:r w:rsidR="00351F46">
        <w:rPr>
          <w:rFonts w:asciiTheme="minorHAnsi" w:hAnsiTheme="minorHAnsi"/>
        </w:rPr>
        <w:t>o</w:t>
      </w:r>
      <w:r w:rsidR="00070FA2">
        <w:rPr>
          <w:rFonts w:asciiTheme="minorHAnsi" w:hAnsiTheme="minorHAnsi"/>
        </w:rPr>
        <w:t>rganizations</w:t>
      </w:r>
      <w:r w:rsidR="00CA0CF0">
        <w:rPr>
          <w:rFonts w:asciiTheme="minorHAnsi" w:hAnsiTheme="minorHAnsi"/>
        </w:rPr>
        <w:t xml:space="preserve"> should hold off </w:t>
      </w:r>
      <w:r w:rsidR="00351F46">
        <w:rPr>
          <w:rFonts w:asciiTheme="minorHAnsi" w:hAnsiTheme="minorHAnsi"/>
        </w:rPr>
        <w:t>one</w:t>
      </w:r>
      <w:r w:rsidR="00CA0CF0">
        <w:rPr>
          <w:rFonts w:asciiTheme="minorHAnsi" w:hAnsiTheme="minorHAnsi"/>
        </w:rPr>
        <w:t xml:space="preserve"> more year for disking </w:t>
      </w:r>
      <w:r w:rsidR="00070FA2">
        <w:rPr>
          <w:rFonts w:asciiTheme="minorHAnsi" w:hAnsiTheme="minorHAnsi"/>
        </w:rPr>
        <w:t xml:space="preserve">(like </w:t>
      </w:r>
      <w:r w:rsidR="00351F46">
        <w:rPr>
          <w:rFonts w:asciiTheme="minorHAnsi" w:hAnsiTheme="minorHAnsi"/>
        </w:rPr>
        <w:t xml:space="preserve">at </w:t>
      </w:r>
      <w:r w:rsidR="00CA0CF0">
        <w:rPr>
          <w:rFonts w:asciiTheme="minorHAnsi" w:hAnsiTheme="minorHAnsi"/>
        </w:rPr>
        <w:t>Rowe</w:t>
      </w:r>
      <w:r w:rsidR="00070FA2">
        <w:rPr>
          <w:rFonts w:asciiTheme="minorHAnsi" w:hAnsiTheme="minorHAnsi"/>
        </w:rPr>
        <w:t>)</w:t>
      </w:r>
      <w:r w:rsidR="00CA0CF0">
        <w:rPr>
          <w:rFonts w:asciiTheme="minorHAnsi" w:hAnsiTheme="minorHAnsi"/>
        </w:rPr>
        <w:t xml:space="preserve">. Farnsworth said Rowe reach has already lost the battle, and our machine learning models allow us to incorporate disking. </w:t>
      </w:r>
      <w:r w:rsidR="00396B07">
        <w:rPr>
          <w:rFonts w:asciiTheme="minorHAnsi" w:hAnsiTheme="minorHAnsi"/>
        </w:rPr>
        <w:t xml:space="preserve">It may be our last germination suppression release </w:t>
      </w:r>
      <w:proofErr w:type="gramStart"/>
      <w:r w:rsidR="00396B07">
        <w:rPr>
          <w:rFonts w:asciiTheme="minorHAnsi" w:hAnsiTheme="minorHAnsi"/>
        </w:rPr>
        <w:t>year,</w:t>
      </w:r>
      <w:proofErr w:type="gramEnd"/>
      <w:r w:rsidR="00396B07">
        <w:rPr>
          <w:rFonts w:asciiTheme="minorHAnsi" w:hAnsiTheme="minorHAnsi"/>
        </w:rPr>
        <w:t xml:space="preserve"> Rowe stretch has not been maintained well without disking. </w:t>
      </w:r>
      <w:commentRangeStart w:id="9"/>
      <w:r w:rsidR="00396B07">
        <w:rPr>
          <w:rFonts w:asciiTheme="minorHAnsi" w:hAnsiTheme="minorHAnsi"/>
        </w:rPr>
        <w:t xml:space="preserve">Audubon </w:t>
      </w:r>
      <w:ins w:id="10" w:author="Rabbe, Matt" w:date="2024-05-22T08:34:00Z">
        <w:r w:rsidR="00033A63">
          <w:rPr>
            <w:rFonts w:asciiTheme="minorHAnsi" w:hAnsiTheme="minorHAnsi"/>
          </w:rPr>
          <w:t>will</w:t>
        </w:r>
      </w:ins>
      <w:ins w:id="11" w:author="Rabbe, Matt" w:date="2024-05-22T07:37:00Z">
        <w:r w:rsidR="00E13FB8">
          <w:rPr>
            <w:rFonts w:asciiTheme="minorHAnsi" w:hAnsiTheme="minorHAnsi"/>
          </w:rPr>
          <w:t xml:space="preserve"> continue working with PRRIP </w:t>
        </w:r>
        <w:r w:rsidR="00452CDD">
          <w:rPr>
            <w:rFonts w:asciiTheme="minorHAnsi" w:hAnsiTheme="minorHAnsi"/>
          </w:rPr>
          <w:t>to mechanically manage Rowe as needed.</w:t>
        </w:r>
      </w:ins>
      <w:del w:id="12" w:author="Rabbe, Matt" w:date="2024-05-22T07:37:00Z">
        <w:r w:rsidR="00396B07" w:rsidDel="00452CDD">
          <w:rPr>
            <w:rFonts w:asciiTheme="minorHAnsi" w:hAnsiTheme="minorHAnsi"/>
          </w:rPr>
          <w:delText>should manag</w:delText>
        </w:r>
      </w:del>
      <w:del w:id="13" w:author="Rabbe, Matt" w:date="2024-05-21T15:03:00Z">
        <w:r w:rsidR="00396B07" w:rsidDel="003B549D">
          <w:rPr>
            <w:rFonts w:asciiTheme="minorHAnsi" w:hAnsiTheme="minorHAnsi"/>
          </w:rPr>
          <w:delText>e</w:delText>
        </w:r>
      </w:del>
      <w:del w:id="14" w:author="Rabbe, Matt" w:date="2024-05-22T07:37:00Z">
        <w:r w:rsidR="00396B07" w:rsidDel="00452CDD">
          <w:rPr>
            <w:rFonts w:asciiTheme="minorHAnsi" w:hAnsiTheme="minorHAnsi"/>
          </w:rPr>
          <w:delText xml:space="preserve"> Rowe as </w:delText>
        </w:r>
      </w:del>
      <w:del w:id="15" w:author="Rabbe, Matt" w:date="2024-05-21T15:05:00Z">
        <w:r w:rsidR="00396B07" w:rsidDel="006706F0">
          <w:rPr>
            <w:rFonts w:asciiTheme="minorHAnsi" w:hAnsiTheme="minorHAnsi"/>
          </w:rPr>
          <w:delText>they see fit</w:delText>
        </w:r>
      </w:del>
      <w:del w:id="16" w:author="Rabbe, Matt" w:date="2024-05-22T07:37:00Z">
        <w:r w:rsidR="00396B07" w:rsidDel="00452CDD">
          <w:rPr>
            <w:rFonts w:asciiTheme="minorHAnsi" w:hAnsiTheme="minorHAnsi"/>
          </w:rPr>
          <w:delText>.</w:delText>
        </w:r>
        <w:commentRangeEnd w:id="9"/>
        <w:r w:rsidR="00A671FB" w:rsidDel="00452CDD">
          <w:rPr>
            <w:rStyle w:val="CommentReference"/>
          </w:rPr>
          <w:commentReference w:id="9"/>
        </w:r>
      </w:del>
      <w:r w:rsidR="00396B07">
        <w:rPr>
          <w:rFonts w:asciiTheme="minorHAnsi" w:hAnsiTheme="minorHAnsi"/>
        </w:rPr>
        <w:t xml:space="preserve"> </w:t>
      </w:r>
      <w:ins w:id="17" w:author="Rabbe, Matt" w:date="2024-05-22T07:37:00Z">
        <w:r w:rsidR="00452CDD">
          <w:rPr>
            <w:rFonts w:asciiTheme="minorHAnsi" w:hAnsiTheme="minorHAnsi"/>
          </w:rPr>
          <w:t xml:space="preserve"> </w:t>
        </w:r>
      </w:ins>
      <w:r w:rsidR="00623484">
        <w:rPr>
          <w:rFonts w:asciiTheme="minorHAnsi" w:hAnsiTheme="minorHAnsi"/>
        </w:rPr>
        <w:t xml:space="preserve">Rabbe asked about getting the WY flow split </w:t>
      </w:r>
      <w:proofErr w:type="gramStart"/>
      <w:r w:rsidR="00623484">
        <w:rPr>
          <w:rFonts w:asciiTheme="minorHAnsi" w:hAnsiTheme="minorHAnsi"/>
        </w:rPr>
        <w:t>fixed</w:t>
      </w:r>
      <w:proofErr w:type="gramEnd"/>
      <w:r w:rsidR="00623484">
        <w:rPr>
          <w:rFonts w:asciiTheme="minorHAnsi" w:hAnsiTheme="minorHAnsi"/>
        </w:rPr>
        <w:t xml:space="preserve"> so Rowe does get water this year. </w:t>
      </w:r>
      <w:r w:rsidR="008356B1">
        <w:rPr>
          <w:rFonts w:asciiTheme="minorHAnsi" w:hAnsiTheme="minorHAnsi"/>
        </w:rPr>
        <w:t>Farnsworth said t</w:t>
      </w:r>
      <w:r w:rsidR="00623484">
        <w:rPr>
          <w:rFonts w:asciiTheme="minorHAnsi" w:hAnsiTheme="minorHAnsi"/>
        </w:rPr>
        <w:t xml:space="preserve">he result of this is uncertain in terms of amount of water coverage. So, If Rowe </w:t>
      </w:r>
      <w:r w:rsidR="008356B1">
        <w:rPr>
          <w:rFonts w:asciiTheme="minorHAnsi" w:hAnsiTheme="minorHAnsi"/>
        </w:rPr>
        <w:t>needs</w:t>
      </w:r>
      <w:r w:rsidR="00623484">
        <w:rPr>
          <w:rFonts w:asciiTheme="minorHAnsi" w:hAnsiTheme="minorHAnsi"/>
        </w:rPr>
        <w:t xml:space="preserve"> to disk</w:t>
      </w:r>
      <w:r w:rsidR="008356B1">
        <w:rPr>
          <w:rFonts w:asciiTheme="minorHAnsi" w:hAnsiTheme="minorHAnsi"/>
        </w:rPr>
        <w:t xml:space="preserve"> to maintain WC habitat</w:t>
      </w:r>
      <w:r w:rsidR="00623484">
        <w:rPr>
          <w:rFonts w:asciiTheme="minorHAnsi" w:hAnsiTheme="minorHAnsi"/>
        </w:rPr>
        <w:t xml:space="preserve">, </w:t>
      </w:r>
      <w:r w:rsidR="00396B07">
        <w:rPr>
          <w:rFonts w:asciiTheme="minorHAnsi" w:hAnsiTheme="minorHAnsi"/>
        </w:rPr>
        <w:t>they should do what they need to do</w:t>
      </w:r>
      <w:r w:rsidR="008356B1">
        <w:rPr>
          <w:rFonts w:asciiTheme="minorHAnsi" w:hAnsiTheme="minorHAnsi"/>
        </w:rPr>
        <w:t xml:space="preserve">. </w:t>
      </w:r>
      <w:r w:rsidR="00351F46">
        <w:rPr>
          <w:rFonts w:asciiTheme="minorHAnsi" w:hAnsiTheme="minorHAnsi"/>
        </w:rPr>
        <w:t>Water c</w:t>
      </w:r>
      <w:r w:rsidR="008356B1">
        <w:rPr>
          <w:rFonts w:asciiTheme="minorHAnsi" w:hAnsiTheme="minorHAnsi"/>
        </w:rPr>
        <w:t xml:space="preserve">overage </w:t>
      </w:r>
      <w:r w:rsidR="00351F46">
        <w:rPr>
          <w:rFonts w:asciiTheme="minorHAnsi" w:hAnsiTheme="minorHAnsi"/>
        </w:rPr>
        <w:t xml:space="preserve">after fixing the flow split </w:t>
      </w:r>
      <w:r w:rsidR="008356B1">
        <w:rPr>
          <w:rFonts w:asciiTheme="minorHAnsi" w:hAnsiTheme="minorHAnsi"/>
        </w:rPr>
        <w:t>may not be enough to deal with current vegetation.</w:t>
      </w:r>
    </w:p>
    <w:p w14:paraId="763E2C6E" w14:textId="77777777" w:rsidR="008356B1" w:rsidRDefault="008356B1" w:rsidP="006C549D">
      <w:pPr>
        <w:pStyle w:val="NoSpacing"/>
        <w:rPr>
          <w:rFonts w:asciiTheme="minorHAnsi" w:hAnsiTheme="minorHAnsi"/>
        </w:rPr>
      </w:pPr>
    </w:p>
    <w:p w14:paraId="1788B8E5" w14:textId="77777777" w:rsidR="000B1887" w:rsidRDefault="000B1887" w:rsidP="000B1887">
      <w:pPr>
        <w:rPr>
          <w:rFonts w:asciiTheme="minorHAnsi" w:hAnsiTheme="minorHAnsi" w:cstheme="minorHAnsi"/>
          <w:color w:val="FF0000"/>
        </w:rPr>
      </w:pPr>
      <w:r>
        <w:rPr>
          <w:rFonts w:asciiTheme="minorHAnsi" w:hAnsiTheme="minorHAnsi" w:cstheme="minorHAnsi"/>
          <w:color w:val="FF0000"/>
        </w:rPr>
        <w:t>EDO ACTION ITEMS:</w:t>
      </w:r>
    </w:p>
    <w:p w14:paraId="4030F63E" w14:textId="66BF7852" w:rsidR="00E23D31" w:rsidRPr="00E23D31" w:rsidRDefault="006F16E5" w:rsidP="00E23D31">
      <w:pPr>
        <w:pStyle w:val="NoSpacing"/>
        <w:numPr>
          <w:ilvl w:val="0"/>
          <w:numId w:val="20"/>
        </w:numPr>
        <w:ind w:left="360"/>
        <w:rPr>
          <w:rFonts w:asciiTheme="minorHAnsi" w:hAnsiTheme="minorHAnsi" w:cstheme="minorHAnsi"/>
        </w:rPr>
      </w:pPr>
      <w:r>
        <w:rPr>
          <w:rFonts w:asciiTheme="minorHAnsi" w:hAnsiTheme="minorHAnsi" w:cstheme="minorHAnsi"/>
        </w:rPr>
        <w:t>Begin EA Release Coordination in late May</w:t>
      </w:r>
      <w:r w:rsidR="008B5965">
        <w:rPr>
          <w:rFonts w:asciiTheme="minorHAnsi" w:hAnsiTheme="minorHAnsi" w:cstheme="minorHAnsi"/>
        </w:rPr>
        <w:t xml:space="preserve"> for a release start date of </w:t>
      </w:r>
      <w:r>
        <w:rPr>
          <w:rFonts w:asciiTheme="minorHAnsi" w:hAnsiTheme="minorHAnsi" w:cstheme="minorHAnsi"/>
        </w:rPr>
        <w:t>May 24</w:t>
      </w:r>
      <w:r w:rsidRPr="006F16E5">
        <w:rPr>
          <w:rFonts w:asciiTheme="minorHAnsi" w:hAnsiTheme="minorHAnsi" w:cstheme="minorHAnsi"/>
          <w:vertAlign w:val="superscript"/>
        </w:rPr>
        <w:t>th</w:t>
      </w:r>
      <w:r>
        <w:rPr>
          <w:rFonts w:asciiTheme="minorHAnsi" w:hAnsiTheme="minorHAnsi" w:cstheme="minorHAnsi"/>
        </w:rPr>
        <w:t>.</w:t>
      </w:r>
    </w:p>
    <w:p w14:paraId="4F988E72" w14:textId="77777777" w:rsidR="000B1887" w:rsidRDefault="000B1887" w:rsidP="006C549D">
      <w:pPr>
        <w:pStyle w:val="NoSpacing"/>
        <w:rPr>
          <w:rFonts w:asciiTheme="minorHAnsi" w:hAnsiTheme="minorHAnsi"/>
        </w:rPr>
      </w:pPr>
    </w:p>
    <w:p w14:paraId="13BE3CBE" w14:textId="13FA4715" w:rsidR="006C549D" w:rsidRDefault="006C549D" w:rsidP="006C549D">
      <w:pPr>
        <w:pStyle w:val="NoSpacing"/>
        <w:rPr>
          <w:rFonts w:asciiTheme="minorHAnsi" w:hAnsiTheme="minorHAnsi"/>
        </w:rPr>
      </w:pPr>
      <w:r>
        <w:rPr>
          <w:rFonts w:asciiTheme="minorHAnsi" w:hAnsiTheme="minorHAnsi"/>
        </w:rPr>
        <w:t xml:space="preserve">Document: </w:t>
      </w:r>
      <w:hyperlink r:id="rId13" w:history="1">
        <w:r w:rsidRPr="006C549D">
          <w:rPr>
            <w:rStyle w:val="Hyperlink"/>
            <w:rFonts w:asciiTheme="minorHAnsi" w:hAnsiTheme="minorHAnsi"/>
          </w:rPr>
          <w:t>03_PRRIP Germination Suppression Release Implementation Plan UPDATED 2023-09-29</w:t>
        </w:r>
      </w:hyperlink>
    </w:p>
    <w:p w14:paraId="0B4DE1EB" w14:textId="77777777" w:rsidR="001C4405" w:rsidRDefault="001C4405" w:rsidP="001C4405">
      <w:pPr>
        <w:pStyle w:val="NoSpacing"/>
        <w:rPr>
          <w:rFonts w:asciiTheme="minorHAnsi" w:hAnsiTheme="minorHAnsi" w:cstheme="minorHAnsi"/>
          <w:i/>
          <w:iCs/>
        </w:rPr>
      </w:pPr>
    </w:p>
    <w:p w14:paraId="0C7F8C1E" w14:textId="77777777" w:rsidR="0076369C" w:rsidRDefault="0076369C" w:rsidP="001C4405">
      <w:pPr>
        <w:pStyle w:val="NoSpacing"/>
        <w:rPr>
          <w:rFonts w:asciiTheme="minorHAnsi" w:hAnsiTheme="minorHAnsi" w:cstheme="minorHAnsi"/>
          <w:i/>
          <w:iCs/>
        </w:rPr>
      </w:pPr>
    </w:p>
    <w:p w14:paraId="15F277CE" w14:textId="4BFF9858" w:rsidR="006C549D" w:rsidRPr="006C549D" w:rsidRDefault="006C549D" w:rsidP="001C4405">
      <w:pPr>
        <w:pStyle w:val="NoSpacing"/>
        <w:rPr>
          <w:rFonts w:asciiTheme="minorHAnsi" w:hAnsiTheme="minorHAnsi" w:cstheme="minorHAnsi"/>
          <w:b/>
          <w:bCs/>
          <w:u w:val="single"/>
        </w:rPr>
      </w:pPr>
      <w:r w:rsidRPr="006C549D">
        <w:rPr>
          <w:rFonts w:asciiTheme="minorHAnsi" w:hAnsiTheme="minorHAnsi" w:cstheme="minorHAnsi"/>
          <w:b/>
          <w:bCs/>
          <w:u w:val="single"/>
        </w:rPr>
        <w:t>SCIENCE PLAN</w:t>
      </w:r>
    </w:p>
    <w:p w14:paraId="257B3825" w14:textId="2DD6E2C1" w:rsidR="001C4405" w:rsidRPr="00E32B71" w:rsidRDefault="000B1887" w:rsidP="001C4405">
      <w:pPr>
        <w:pStyle w:val="NoSpacing"/>
        <w:rPr>
          <w:rFonts w:asciiTheme="minorHAnsi" w:hAnsiTheme="minorHAnsi" w:cstheme="minorHAnsi"/>
          <w:i/>
          <w:iCs/>
        </w:rPr>
      </w:pPr>
      <w:r>
        <w:rPr>
          <w:rFonts w:asciiTheme="minorHAnsi" w:hAnsiTheme="minorHAnsi" w:cstheme="minorHAnsi"/>
          <w:i/>
          <w:iCs/>
        </w:rPr>
        <w:t xml:space="preserve">NO </w:t>
      </w:r>
      <w:r w:rsidR="001C4405" w:rsidRPr="00E32B71">
        <w:rPr>
          <w:rFonts w:asciiTheme="minorHAnsi" w:hAnsiTheme="minorHAnsi" w:cstheme="minorHAnsi"/>
          <w:i/>
          <w:iCs/>
        </w:rPr>
        <w:t>SEDIMENT AUGMENTATION</w:t>
      </w:r>
      <w:r>
        <w:rPr>
          <w:rFonts w:asciiTheme="minorHAnsi" w:hAnsiTheme="minorHAnsi" w:cstheme="minorHAnsi"/>
          <w:i/>
          <w:iCs/>
        </w:rPr>
        <w:t xml:space="preserve"> MONITORING PLAN</w:t>
      </w:r>
    </w:p>
    <w:p w14:paraId="5474F545" w14:textId="7E025784" w:rsidR="006C549D" w:rsidRPr="006C549D" w:rsidRDefault="006C549D" w:rsidP="001C4405">
      <w:pPr>
        <w:pStyle w:val="NoSpacing"/>
        <w:rPr>
          <w:rFonts w:asciiTheme="minorHAnsi" w:hAnsiTheme="minorHAnsi" w:cstheme="minorHAnsi"/>
        </w:rPr>
      </w:pPr>
      <w:r w:rsidRPr="006C549D">
        <w:rPr>
          <w:rFonts w:asciiTheme="minorHAnsi" w:hAnsiTheme="minorHAnsi" w:cstheme="minorHAnsi"/>
        </w:rPr>
        <w:t>Farnsworth</w:t>
      </w:r>
      <w:r w:rsidR="00623484">
        <w:rPr>
          <w:rFonts w:asciiTheme="minorHAnsi" w:hAnsiTheme="minorHAnsi" w:cstheme="minorHAnsi"/>
        </w:rPr>
        <w:t xml:space="preserve"> recapped </w:t>
      </w:r>
      <w:r w:rsidR="00ED4ACF">
        <w:rPr>
          <w:rFonts w:asciiTheme="minorHAnsi" w:hAnsiTheme="minorHAnsi" w:cstheme="minorHAnsi"/>
        </w:rPr>
        <w:t xml:space="preserve">the </w:t>
      </w:r>
      <w:r w:rsidR="00623484">
        <w:rPr>
          <w:rFonts w:asciiTheme="minorHAnsi" w:hAnsiTheme="minorHAnsi" w:cstheme="minorHAnsi"/>
        </w:rPr>
        <w:t>discussion at March GC</w:t>
      </w:r>
      <w:r w:rsidR="00ED4ACF">
        <w:rPr>
          <w:rFonts w:asciiTheme="minorHAnsi" w:hAnsiTheme="minorHAnsi" w:cstheme="minorHAnsi"/>
        </w:rPr>
        <w:t xml:space="preserve"> about whether or not to augment sediment for 2024</w:t>
      </w:r>
      <w:r w:rsidR="00623484">
        <w:rPr>
          <w:rFonts w:asciiTheme="minorHAnsi" w:hAnsiTheme="minorHAnsi" w:cstheme="minorHAnsi"/>
        </w:rPr>
        <w:t xml:space="preserve">. </w:t>
      </w:r>
      <w:r w:rsidR="00ED4ACF">
        <w:rPr>
          <w:rFonts w:asciiTheme="minorHAnsi" w:hAnsiTheme="minorHAnsi" w:cstheme="minorHAnsi"/>
        </w:rPr>
        <w:t xml:space="preserve">He said the GC decided in favor of halting augmentation for </w:t>
      </w:r>
      <w:commentRangeStart w:id="18"/>
      <w:commentRangeStart w:id="19"/>
      <w:ins w:id="20" w:author="Rabbe, Matt" w:date="2024-05-21T15:29:00Z">
        <w:r w:rsidR="003B4203">
          <w:rPr>
            <w:rFonts w:asciiTheme="minorHAnsi" w:hAnsiTheme="minorHAnsi" w:cstheme="minorHAnsi"/>
          </w:rPr>
          <w:t xml:space="preserve">up to </w:t>
        </w:r>
      </w:ins>
      <w:commentRangeEnd w:id="18"/>
      <w:ins w:id="21" w:author="Rabbe, Matt" w:date="2024-05-21T15:31:00Z">
        <w:r w:rsidR="00403D6D">
          <w:rPr>
            <w:rStyle w:val="CommentReference"/>
          </w:rPr>
          <w:commentReference w:id="18"/>
        </w:r>
      </w:ins>
      <w:commentRangeEnd w:id="19"/>
      <w:r w:rsidR="005B0490">
        <w:rPr>
          <w:rStyle w:val="CommentReference"/>
        </w:rPr>
        <w:commentReference w:id="19"/>
      </w:r>
      <w:r w:rsidR="00ED4ACF">
        <w:rPr>
          <w:rFonts w:asciiTheme="minorHAnsi" w:hAnsiTheme="minorHAnsi" w:cstheme="minorHAnsi"/>
        </w:rPr>
        <w:t>five years to set up an experiment to collect the baseline data on sediment balance without augmentation. The GC views this as a learning opportunity to compare to prior augmentation. To deal with risk they asked the EDO to develop a m</w:t>
      </w:r>
      <w:r w:rsidR="00623484">
        <w:rPr>
          <w:rFonts w:asciiTheme="minorHAnsi" w:hAnsiTheme="minorHAnsi" w:cstheme="minorHAnsi"/>
        </w:rPr>
        <w:t xml:space="preserve">onitoring plan with </w:t>
      </w:r>
      <w:r w:rsidR="00396B07">
        <w:rPr>
          <w:rFonts w:asciiTheme="minorHAnsi" w:hAnsiTheme="minorHAnsi" w:cstheme="minorHAnsi"/>
        </w:rPr>
        <w:t>impact</w:t>
      </w:r>
      <w:r w:rsidR="00623484">
        <w:rPr>
          <w:rFonts w:asciiTheme="minorHAnsi" w:hAnsiTheme="minorHAnsi" w:cstheme="minorHAnsi"/>
        </w:rPr>
        <w:t xml:space="preserve"> triggers</w:t>
      </w:r>
      <w:r w:rsidR="006F16E5">
        <w:rPr>
          <w:rFonts w:asciiTheme="minorHAnsi" w:hAnsiTheme="minorHAnsi" w:cstheme="minorHAnsi"/>
        </w:rPr>
        <w:t xml:space="preserve"> to be evaluated annually</w:t>
      </w:r>
      <w:r w:rsidR="00623484">
        <w:rPr>
          <w:rFonts w:asciiTheme="minorHAnsi" w:hAnsiTheme="minorHAnsi" w:cstheme="minorHAnsi"/>
        </w:rPr>
        <w:t>.</w:t>
      </w:r>
    </w:p>
    <w:p w14:paraId="481DD56C" w14:textId="77777777" w:rsidR="006C549D" w:rsidRPr="006C549D" w:rsidRDefault="006C549D" w:rsidP="001C4405">
      <w:pPr>
        <w:pStyle w:val="NoSpacing"/>
        <w:rPr>
          <w:rFonts w:asciiTheme="minorHAnsi" w:hAnsiTheme="minorHAnsi" w:cstheme="minorHAnsi"/>
        </w:rPr>
      </w:pPr>
    </w:p>
    <w:p w14:paraId="41BA1206" w14:textId="2ABF97DC" w:rsidR="006C549D" w:rsidRPr="006C549D" w:rsidRDefault="006C549D" w:rsidP="001C4405">
      <w:pPr>
        <w:pStyle w:val="NoSpacing"/>
        <w:rPr>
          <w:rFonts w:asciiTheme="minorHAnsi" w:hAnsiTheme="minorHAnsi" w:cstheme="minorHAnsi"/>
        </w:rPr>
      </w:pPr>
      <w:r w:rsidRPr="006C549D">
        <w:rPr>
          <w:rFonts w:asciiTheme="minorHAnsi" w:hAnsiTheme="minorHAnsi" w:cstheme="minorHAnsi"/>
        </w:rPr>
        <w:t>Weschler</w:t>
      </w:r>
      <w:r w:rsidR="00623484">
        <w:rPr>
          <w:rFonts w:asciiTheme="minorHAnsi" w:hAnsiTheme="minorHAnsi" w:cstheme="minorHAnsi"/>
        </w:rPr>
        <w:t xml:space="preserve"> </w:t>
      </w:r>
      <w:r w:rsidR="00E056ED">
        <w:rPr>
          <w:rFonts w:asciiTheme="minorHAnsi" w:hAnsiTheme="minorHAnsi" w:cstheme="minorHAnsi"/>
        </w:rPr>
        <w:t>present</w:t>
      </w:r>
      <w:r w:rsidR="00ED4ACF">
        <w:rPr>
          <w:rFonts w:asciiTheme="minorHAnsi" w:hAnsiTheme="minorHAnsi" w:cstheme="minorHAnsi"/>
        </w:rPr>
        <w:t>ed the</w:t>
      </w:r>
      <w:r w:rsidR="00E056ED">
        <w:rPr>
          <w:rFonts w:asciiTheme="minorHAnsi" w:hAnsiTheme="minorHAnsi" w:cstheme="minorHAnsi"/>
        </w:rPr>
        <w:t xml:space="preserve"> monitoring plan framework</w:t>
      </w:r>
      <w:r w:rsidR="00ED4ACF">
        <w:rPr>
          <w:rFonts w:asciiTheme="minorHAnsi" w:hAnsiTheme="minorHAnsi" w:cstheme="minorHAnsi"/>
        </w:rPr>
        <w:t xml:space="preserve"> as an initial draft</w:t>
      </w:r>
      <w:r w:rsidR="00E056ED">
        <w:rPr>
          <w:rFonts w:asciiTheme="minorHAnsi" w:hAnsiTheme="minorHAnsi" w:cstheme="minorHAnsi"/>
        </w:rPr>
        <w:t xml:space="preserve">. </w:t>
      </w:r>
      <w:r w:rsidR="00ED4ACF">
        <w:rPr>
          <w:rFonts w:asciiTheme="minorHAnsi" w:hAnsiTheme="minorHAnsi" w:cstheme="minorHAnsi"/>
        </w:rPr>
        <w:t xml:space="preserve">He </w:t>
      </w:r>
      <w:r w:rsidR="00E056ED">
        <w:rPr>
          <w:rFonts w:asciiTheme="minorHAnsi" w:hAnsiTheme="minorHAnsi" w:cstheme="minorHAnsi"/>
        </w:rPr>
        <w:t>request</w:t>
      </w:r>
      <w:r w:rsidR="00ED4ACF">
        <w:rPr>
          <w:rFonts w:asciiTheme="minorHAnsi" w:hAnsiTheme="minorHAnsi" w:cstheme="minorHAnsi"/>
        </w:rPr>
        <w:t>ed</w:t>
      </w:r>
      <w:r w:rsidR="00E056ED">
        <w:rPr>
          <w:rFonts w:asciiTheme="minorHAnsi" w:hAnsiTheme="minorHAnsi" w:cstheme="minorHAnsi"/>
        </w:rPr>
        <w:t xml:space="preserve"> TAC feedback on monitoring plan </w:t>
      </w:r>
      <w:r w:rsidR="00ED4ACF">
        <w:rPr>
          <w:rFonts w:asciiTheme="minorHAnsi" w:hAnsiTheme="minorHAnsi" w:cstheme="minorHAnsi"/>
        </w:rPr>
        <w:t xml:space="preserve">(data to collect) </w:t>
      </w:r>
      <w:r w:rsidR="00E056ED">
        <w:rPr>
          <w:rFonts w:asciiTheme="minorHAnsi" w:hAnsiTheme="minorHAnsi" w:cstheme="minorHAnsi"/>
        </w:rPr>
        <w:t>and action triggers</w:t>
      </w:r>
      <w:r w:rsidR="00ED4ACF">
        <w:rPr>
          <w:rFonts w:asciiTheme="minorHAnsi" w:hAnsiTheme="minorHAnsi" w:cstheme="minorHAnsi"/>
        </w:rPr>
        <w:t xml:space="preserve"> (things to keep an eye on that might indicate a need to begin augmenting again)</w:t>
      </w:r>
      <w:r w:rsidR="00E056ED">
        <w:rPr>
          <w:rFonts w:asciiTheme="minorHAnsi" w:hAnsiTheme="minorHAnsi" w:cstheme="minorHAnsi"/>
        </w:rPr>
        <w:t>. T</w:t>
      </w:r>
      <w:r w:rsidR="00ED4ACF">
        <w:rPr>
          <w:rFonts w:asciiTheme="minorHAnsi" w:hAnsiTheme="minorHAnsi" w:cstheme="minorHAnsi"/>
        </w:rPr>
        <w:t>he t</w:t>
      </w:r>
      <w:r w:rsidR="00E056ED">
        <w:rPr>
          <w:rFonts w:asciiTheme="minorHAnsi" w:hAnsiTheme="minorHAnsi" w:cstheme="minorHAnsi"/>
        </w:rPr>
        <w:t xml:space="preserve">imeline is to flush out this </w:t>
      </w:r>
      <w:r w:rsidR="00ED4ACF">
        <w:rPr>
          <w:rFonts w:asciiTheme="minorHAnsi" w:hAnsiTheme="minorHAnsi" w:cstheme="minorHAnsi"/>
        </w:rPr>
        <w:t>framework</w:t>
      </w:r>
      <w:r w:rsidR="00E056ED">
        <w:rPr>
          <w:rFonts w:asciiTheme="minorHAnsi" w:hAnsiTheme="minorHAnsi" w:cstheme="minorHAnsi"/>
        </w:rPr>
        <w:t xml:space="preserve"> to get a draft </w:t>
      </w:r>
      <w:r w:rsidR="00ED4ACF">
        <w:rPr>
          <w:rFonts w:asciiTheme="minorHAnsi" w:hAnsiTheme="minorHAnsi" w:cstheme="minorHAnsi"/>
        </w:rPr>
        <w:t xml:space="preserve">document </w:t>
      </w:r>
      <w:r w:rsidR="006F16E5">
        <w:rPr>
          <w:rFonts w:asciiTheme="minorHAnsi" w:hAnsiTheme="minorHAnsi" w:cstheme="minorHAnsi"/>
        </w:rPr>
        <w:t xml:space="preserve">with TAC input </w:t>
      </w:r>
      <w:r w:rsidR="00E056ED">
        <w:rPr>
          <w:rFonts w:asciiTheme="minorHAnsi" w:hAnsiTheme="minorHAnsi" w:cstheme="minorHAnsi"/>
        </w:rPr>
        <w:t xml:space="preserve">back to the TAC/ISAC in July. </w:t>
      </w:r>
      <w:r w:rsidR="00ED4ACF">
        <w:rPr>
          <w:rFonts w:asciiTheme="minorHAnsi" w:hAnsiTheme="minorHAnsi" w:cstheme="minorHAnsi"/>
        </w:rPr>
        <w:t xml:space="preserve">After integration of feedback, the plan would go </w:t>
      </w:r>
      <w:r w:rsidR="00E056ED">
        <w:rPr>
          <w:rFonts w:asciiTheme="minorHAnsi" w:hAnsiTheme="minorHAnsi" w:cstheme="minorHAnsi"/>
        </w:rPr>
        <w:t xml:space="preserve">to </w:t>
      </w:r>
      <w:r w:rsidR="00ED4ACF">
        <w:rPr>
          <w:rFonts w:asciiTheme="minorHAnsi" w:hAnsiTheme="minorHAnsi" w:cstheme="minorHAnsi"/>
        </w:rPr>
        <w:t xml:space="preserve">the </w:t>
      </w:r>
      <w:r w:rsidR="00E056ED">
        <w:rPr>
          <w:rFonts w:asciiTheme="minorHAnsi" w:hAnsiTheme="minorHAnsi" w:cstheme="minorHAnsi"/>
        </w:rPr>
        <w:t>GC in September.</w:t>
      </w:r>
    </w:p>
    <w:p w14:paraId="091B12B1" w14:textId="77777777" w:rsidR="001C4405" w:rsidRDefault="001C4405" w:rsidP="001C4405">
      <w:pPr>
        <w:pStyle w:val="NoSpacing"/>
        <w:rPr>
          <w:rFonts w:asciiTheme="minorHAnsi" w:hAnsiTheme="minorHAnsi" w:cstheme="minorHAnsi"/>
        </w:rPr>
      </w:pPr>
    </w:p>
    <w:p w14:paraId="530FCD6B" w14:textId="18BAF5AF" w:rsidR="00321642" w:rsidRDefault="00396B07" w:rsidP="001C4405">
      <w:pPr>
        <w:pStyle w:val="NoSpacing"/>
        <w:rPr>
          <w:rFonts w:asciiTheme="minorHAnsi" w:hAnsiTheme="minorHAnsi" w:cstheme="minorHAnsi"/>
        </w:rPr>
      </w:pPr>
      <w:r>
        <w:rPr>
          <w:rFonts w:asciiTheme="minorHAnsi" w:hAnsiTheme="minorHAnsi" w:cstheme="minorHAnsi"/>
        </w:rPr>
        <w:lastRenderedPageBreak/>
        <w:t xml:space="preserve">Whitaker asked where the 70K area mentioned is located? Weschler said about 5 miles upstream of Cottonwood Ranch. </w:t>
      </w:r>
      <w:r w:rsidR="00E23D31">
        <w:rPr>
          <w:rFonts w:asciiTheme="minorHAnsi" w:hAnsiTheme="minorHAnsi" w:cstheme="minorHAnsi"/>
        </w:rPr>
        <w:t>Jenniges</w:t>
      </w:r>
      <w:r w:rsidR="007D330F">
        <w:rPr>
          <w:rFonts w:asciiTheme="minorHAnsi" w:hAnsiTheme="minorHAnsi" w:cstheme="minorHAnsi"/>
        </w:rPr>
        <w:t>/</w:t>
      </w:r>
      <w:r w:rsidR="00A95FE9">
        <w:rPr>
          <w:rFonts w:asciiTheme="minorHAnsi" w:hAnsiTheme="minorHAnsi" w:cstheme="minorHAnsi"/>
        </w:rPr>
        <w:t>Walters</w:t>
      </w:r>
      <w:r w:rsidR="007D330F">
        <w:rPr>
          <w:rFonts w:asciiTheme="minorHAnsi" w:hAnsiTheme="minorHAnsi" w:cstheme="minorHAnsi"/>
        </w:rPr>
        <w:t xml:space="preserve">/Rabbe were concerned </w:t>
      </w:r>
      <w:r w:rsidR="00AE7995">
        <w:rPr>
          <w:rFonts w:asciiTheme="minorHAnsi" w:hAnsiTheme="minorHAnsi" w:cstheme="minorHAnsi"/>
        </w:rPr>
        <w:t xml:space="preserve">about the action trigger of </w:t>
      </w:r>
      <w:r w:rsidR="00E23D31">
        <w:rPr>
          <w:rFonts w:asciiTheme="minorHAnsi" w:hAnsiTheme="minorHAnsi" w:cstheme="minorHAnsi"/>
        </w:rPr>
        <w:t>10 acres of incision</w:t>
      </w:r>
      <w:r w:rsidR="00AE7995">
        <w:rPr>
          <w:rFonts w:asciiTheme="minorHAnsi" w:hAnsiTheme="minorHAnsi" w:cstheme="minorHAnsi"/>
        </w:rPr>
        <w:t xml:space="preserve"> in the AOI1 (Area of Interest 1). They said 10 acres </w:t>
      </w:r>
      <w:r w:rsidR="00661738">
        <w:rPr>
          <w:rFonts w:asciiTheme="minorHAnsi" w:hAnsiTheme="minorHAnsi" w:cstheme="minorHAnsi"/>
        </w:rPr>
        <w:t>seems like a lot</w:t>
      </w:r>
      <w:r w:rsidR="007D330F">
        <w:rPr>
          <w:rFonts w:asciiTheme="minorHAnsi" w:hAnsiTheme="minorHAnsi" w:cstheme="minorHAnsi"/>
        </w:rPr>
        <w:t xml:space="preserve"> for AOI 1</w:t>
      </w:r>
      <w:r w:rsidR="00661738">
        <w:rPr>
          <w:rFonts w:asciiTheme="minorHAnsi" w:hAnsiTheme="minorHAnsi" w:cstheme="minorHAnsi"/>
        </w:rPr>
        <w:t xml:space="preserve">. </w:t>
      </w:r>
      <w:r w:rsidR="00F53269">
        <w:rPr>
          <w:rFonts w:asciiTheme="minorHAnsi" w:hAnsiTheme="minorHAnsi" w:cstheme="minorHAnsi"/>
        </w:rPr>
        <w:t xml:space="preserve">Henry said </w:t>
      </w:r>
      <w:r w:rsidR="00AE7995">
        <w:rPr>
          <w:rFonts w:asciiTheme="minorHAnsi" w:hAnsiTheme="minorHAnsi" w:cstheme="minorHAnsi"/>
        </w:rPr>
        <w:t>incision progressed over four</w:t>
      </w:r>
      <w:r w:rsidR="00661738">
        <w:rPr>
          <w:rFonts w:asciiTheme="minorHAnsi" w:hAnsiTheme="minorHAnsi" w:cstheme="minorHAnsi"/>
        </w:rPr>
        <w:t xml:space="preserve"> acres</w:t>
      </w:r>
      <w:r w:rsidR="00F53269">
        <w:rPr>
          <w:rFonts w:asciiTheme="minorHAnsi" w:hAnsiTheme="minorHAnsi" w:cstheme="minorHAnsi"/>
        </w:rPr>
        <w:t xml:space="preserve"> </w:t>
      </w:r>
      <w:r w:rsidR="00661738">
        <w:rPr>
          <w:rFonts w:asciiTheme="minorHAnsi" w:hAnsiTheme="minorHAnsi" w:cstheme="minorHAnsi"/>
        </w:rPr>
        <w:t xml:space="preserve">in a single year during augmentation, so </w:t>
      </w:r>
      <w:r w:rsidR="00AE7995">
        <w:rPr>
          <w:rFonts w:asciiTheme="minorHAnsi" w:hAnsiTheme="minorHAnsi" w:cstheme="minorHAnsi"/>
        </w:rPr>
        <w:t xml:space="preserve">we </w:t>
      </w:r>
      <w:r w:rsidR="00661738">
        <w:rPr>
          <w:rFonts w:asciiTheme="minorHAnsi" w:hAnsiTheme="minorHAnsi" w:cstheme="minorHAnsi"/>
        </w:rPr>
        <w:t xml:space="preserve">would expect to hit </w:t>
      </w:r>
      <w:r w:rsidR="00AE7995">
        <w:rPr>
          <w:rFonts w:asciiTheme="minorHAnsi" w:hAnsiTheme="minorHAnsi" w:cstheme="minorHAnsi"/>
        </w:rPr>
        <w:t xml:space="preserve">at least </w:t>
      </w:r>
      <w:r w:rsidR="00661738">
        <w:rPr>
          <w:rFonts w:asciiTheme="minorHAnsi" w:hAnsiTheme="minorHAnsi" w:cstheme="minorHAnsi"/>
        </w:rPr>
        <w:t>that without augmentation.</w:t>
      </w:r>
      <w:r w:rsidR="00AE7995">
        <w:rPr>
          <w:rFonts w:asciiTheme="minorHAnsi" w:hAnsiTheme="minorHAnsi" w:cstheme="minorHAnsi"/>
        </w:rPr>
        <w:t xml:space="preserve"> She said we n</w:t>
      </w:r>
      <w:r w:rsidR="00F53269">
        <w:rPr>
          <w:rFonts w:asciiTheme="minorHAnsi" w:hAnsiTheme="minorHAnsi" w:cstheme="minorHAnsi"/>
        </w:rPr>
        <w:t xml:space="preserve">eed a trigger beyond what we saw annually while we were augmenting. </w:t>
      </w:r>
      <w:r>
        <w:rPr>
          <w:rFonts w:asciiTheme="minorHAnsi" w:hAnsiTheme="minorHAnsi" w:cstheme="minorHAnsi"/>
        </w:rPr>
        <w:t xml:space="preserve">Farnsworth asked the </w:t>
      </w:r>
      <w:r w:rsidR="00005BBA">
        <w:rPr>
          <w:rFonts w:asciiTheme="minorHAnsi" w:hAnsiTheme="minorHAnsi" w:cstheme="minorHAnsi"/>
        </w:rPr>
        <w:t xml:space="preserve">TAC </w:t>
      </w:r>
      <w:r>
        <w:rPr>
          <w:rFonts w:asciiTheme="minorHAnsi" w:hAnsiTheme="minorHAnsi" w:cstheme="minorHAnsi"/>
        </w:rPr>
        <w:t xml:space="preserve">what their risk tolerance was for the incision area. </w:t>
      </w:r>
      <w:r w:rsidR="00AE7995">
        <w:rPr>
          <w:rFonts w:asciiTheme="minorHAnsi" w:hAnsiTheme="minorHAnsi" w:cstheme="minorHAnsi"/>
        </w:rPr>
        <w:t xml:space="preserve">In </w:t>
      </w:r>
      <w:proofErr w:type="gramStart"/>
      <w:r w:rsidR="00AE7995">
        <w:rPr>
          <w:rFonts w:asciiTheme="minorHAnsi" w:hAnsiTheme="minorHAnsi" w:cstheme="minorHAnsi"/>
        </w:rPr>
        <w:t>general</w:t>
      </w:r>
      <w:proofErr w:type="gramEnd"/>
      <w:r w:rsidR="00AE7995">
        <w:rPr>
          <w:rFonts w:asciiTheme="minorHAnsi" w:hAnsiTheme="minorHAnsi" w:cstheme="minorHAnsi"/>
        </w:rPr>
        <w:t xml:space="preserve"> the TAC was uncomfortable with the action triggers initially proposed, and waiting for two years of incision progression before evoking a response. </w:t>
      </w:r>
      <w:r w:rsidR="006B6AD7">
        <w:rPr>
          <w:rFonts w:asciiTheme="minorHAnsi" w:hAnsiTheme="minorHAnsi" w:cstheme="minorHAnsi"/>
        </w:rPr>
        <w:t xml:space="preserve">Farnsworth said what he was hearing is that the TAC feels better with 6-8 acres of incision each year without augmentation. </w:t>
      </w:r>
      <w:r w:rsidR="00AE7995">
        <w:rPr>
          <w:rFonts w:asciiTheme="minorHAnsi" w:hAnsiTheme="minorHAnsi" w:cstheme="minorHAnsi"/>
        </w:rPr>
        <w:t>Casavant/Brei/Lewis said we are looking for something we haven’t seen before as a trigger because the point of the experiment is to gather information about how incision progresses without augmentation, so jumping early to stop the experiment is not informative. The TAC further discussed the proposed amount of incision that would trigger a response. The TAC was generally more comfortable</w:t>
      </w:r>
      <w:r w:rsidR="00005BBA">
        <w:rPr>
          <w:rFonts w:asciiTheme="minorHAnsi" w:hAnsiTheme="minorHAnsi" w:cstheme="minorHAnsi"/>
        </w:rPr>
        <w:t xml:space="preserve"> with </w:t>
      </w:r>
      <w:r w:rsidR="00AE7995">
        <w:rPr>
          <w:rFonts w:asciiTheme="minorHAnsi" w:hAnsiTheme="minorHAnsi" w:cstheme="minorHAnsi"/>
        </w:rPr>
        <w:t xml:space="preserve">keeping an eye on the metrics proposed and presenting this information at </w:t>
      </w:r>
      <w:r w:rsidR="00005BBA">
        <w:rPr>
          <w:rFonts w:asciiTheme="minorHAnsi" w:hAnsiTheme="minorHAnsi" w:cstheme="minorHAnsi"/>
        </w:rPr>
        <w:t>annual TAC check ins</w:t>
      </w:r>
      <w:r w:rsidR="00AE7995">
        <w:rPr>
          <w:rFonts w:asciiTheme="minorHAnsi" w:hAnsiTheme="minorHAnsi" w:cstheme="minorHAnsi"/>
        </w:rPr>
        <w:t>, rather than establishing hard number triggers that had to be hit before a warning light went off</w:t>
      </w:r>
      <w:r w:rsidR="00005BBA">
        <w:rPr>
          <w:rFonts w:asciiTheme="minorHAnsi" w:hAnsiTheme="minorHAnsi" w:cstheme="minorHAnsi"/>
        </w:rPr>
        <w:t xml:space="preserve">. </w:t>
      </w:r>
      <w:r w:rsidR="00F551F1">
        <w:rPr>
          <w:rFonts w:asciiTheme="minorHAnsi" w:hAnsiTheme="minorHAnsi" w:cstheme="minorHAnsi"/>
        </w:rPr>
        <w:t xml:space="preserve">Kingsley asked </w:t>
      </w:r>
      <w:r w:rsidR="00AE7995">
        <w:rPr>
          <w:rFonts w:asciiTheme="minorHAnsi" w:hAnsiTheme="minorHAnsi" w:cstheme="minorHAnsi"/>
        </w:rPr>
        <w:t>about the</w:t>
      </w:r>
      <w:r w:rsidR="00F551F1">
        <w:rPr>
          <w:rFonts w:asciiTheme="minorHAnsi" w:hAnsiTheme="minorHAnsi" w:cstheme="minorHAnsi"/>
        </w:rPr>
        <w:t xml:space="preserve"> timeline for 2023 LiDAR results to inform </w:t>
      </w:r>
      <w:r w:rsidR="00AE7995">
        <w:rPr>
          <w:rFonts w:asciiTheme="minorHAnsi" w:hAnsiTheme="minorHAnsi" w:cstheme="minorHAnsi"/>
        </w:rPr>
        <w:t>development of</w:t>
      </w:r>
      <w:r w:rsidR="00F551F1">
        <w:rPr>
          <w:rFonts w:asciiTheme="minorHAnsi" w:hAnsiTheme="minorHAnsi" w:cstheme="minorHAnsi"/>
        </w:rPr>
        <w:t xml:space="preserve"> action triggers. </w:t>
      </w:r>
      <w:r w:rsidR="006B6AD7">
        <w:rPr>
          <w:rFonts w:asciiTheme="minorHAnsi" w:hAnsiTheme="minorHAnsi" w:cstheme="minorHAnsi"/>
        </w:rPr>
        <w:t xml:space="preserve">How long does this area need to be evaluated before triggers are assessed? Brei said we will evaluate annually after we get LiDAR each April. </w:t>
      </w:r>
      <w:r w:rsidR="00AE7995">
        <w:rPr>
          <w:rFonts w:asciiTheme="minorHAnsi" w:hAnsiTheme="minorHAnsi" w:cstheme="minorHAnsi"/>
        </w:rPr>
        <w:t>Kelly</w:t>
      </w:r>
      <w:r w:rsidR="00F551F1">
        <w:rPr>
          <w:rFonts w:asciiTheme="minorHAnsi" w:hAnsiTheme="minorHAnsi" w:cstheme="minorHAnsi"/>
        </w:rPr>
        <w:t xml:space="preserve"> asked </w:t>
      </w:r>
      <w:r w:rsidR="00AE7995">
        <w:rPr>
          <w:rFonts w:asciiTheme="minorHAnsi" w:hAnsiTheme="minorHAnsi" w:cstheme="minorHAnsi"/>
        </w:rPr>
        <w:t>if the</w:t>
      </w:r>
      <w:r w:rsidR="00F551F1">
        <w:rPr>
          <w:rFonts w:asciiTheme="minorHAnsi" w:hAnsiTheme="minorHAnsi" w:cstheme="minorHAnsi"/>
        </w:rPr>
        <w:t xml:space="preserve"> AOI2 </w:t>
      </w:r>
      <w:r w:rsidR="00AE7995">
        <w:rPr>
          <w:rFonts w:asciiTheme="minorHAnsi" w:hAnsiTheme="minorHAnsi" w:cstheme="minorHAnsi"/>
        </w:rPr>
        <w:t xml:space="preserve">trigger of </w:t>
      </w:r>
      <w:r w:rsidR="00F551F1">
        <w:rPr>
          <w:rFonts w:asciiTheme="minorHAnsi" w:hAnsiTheme="minorHAnsi" w:cstheme="minorHAnsi"/>
        </w:rPr>
        <w:t>24 acre</w:t>
      </w:r>
      <w:r w:rsidR="00AE7995">
        <w:rPr>
          <w:rFonts w:asciiTheme="minorHAnsi" w:hAnsiTheme="minorHAnsi" w:cstheme="minorHAnsi"/>
        </w:rPr>
        <w:t>s was</w:t>
      </w:r>
      <w:r w:rsidR="00F551F1">
        <w:rPr>
          <w:rFonts w:asciiTheme="minorHAnsi" w:hAnsiTheme="minorHAnsi" w:cstheme="minorHAnsi"/>
        </w:rPr>
        <w:t xml:space="preserve"> total </w:t>
      </w:r>
      <w:r w:rsidR="00AE7995">
        <w:rPr>
          <w:rFonts w:asciiTheme="minorHAnsi" w:hAnsiTheme="minorHAnsi" w:cstheme="minorHAnsi"/>
        </w:rPr>
        <w:t xml:space="preserve">area </w:t>
      </w:r>
      <w:r w:rsidR="00F551F1">
        <w:rPr>
          <w:rFonts w:asciiTheme="minorHAnsi" w:hAnsiTheme="minorHAnsi" w:cstheme="minorHAnsi"/>
        </w:rPr>
        <w:t xml:space="preserve">or </w:t>
      </w:r>
      <w:r w:rsidR="006C6C2C">
        <w:rPr>
          <w:rFonts w:asciiTheme="minorHAnsi" w:hAnsiTheme="minorHAnsi" w:cstheme="minorHAnsi"/>
        </w:rPr>
        <w:t xml:space="preserve">only areas that were </w:t>
      </w:r>
      <w:r w:rsidR="00F551F1">
        <w:rPr>
          <w:rFonts w:asciiTheme="minorHAnsi" w:hAnsiTheme="minorHAnsi" w:cstheme="minorHAnsi"/>
        </w:rPr>
        <w:t>connected</w:t>
      </w:r>
      <w:r w:rsidR="006C6C2C">
        <w:rPr>
          <w:rFonts w:asciiTheme="minorHAnsi" w:hAnsiTheme="minorHAnsi" w:cstheme="minorHAnsi"/>
        </w:rPr>
        <w:t>? He also asked if the incision seen is</w:t>
      </w:r>
      <w:r w:rsidR="00F551F1">
        <w:rPr>
          <w:rFonts w:asciiTheme="minorHAnsi" w:hAnsiTheme="minorHAnsi" w:cstheme="minorHAnsi"/>
        </w:rPr>
        <w:t xml:space="preserve"> usually connected? </w:t>
      </w:r>
      <w:r w:rsidR="006C6C2C">
        <w:rPr>
          <w:rFonts w:asciiTheme="minorHAnsi" w:hAnsiTheme="minorHAnsi" w:cstheme="minorHAnsi"/>
        </w:rPr>
        <w:t xml:space="preserve">Weschler said that was total area. </w:t>
      </w:r>
      <w:r w:rsidR="007131B5">
        <w:rPr>
          <w:rFonts w:asciiTheme="minorHAnsi" w:hAnsiTheme="minorHAnsi" w:cstheme="minorHAnsi"/>
        </w:rPr>
        <w:t>S</w:t>
      </w:r>
      <w:r w:rsidR="006C6C2C">
        <w:rPr>
          <w:rFonts w:asciiTheme="minorHAnsi" w:hAnsiTheme="minorHAnsi" w:cstheme="minorHAnsi"/>
        </w:rPr>
        <w:t>c</w:t>
      </w:r>
      <w:r w:rsidR="007131B5">
        <w:rPr>
          <w:rFonts w:asciiTheme="minorHAnsi" w:hAnsiTheme="minorHAnsi" w:cstheme="minorHAnsi"/>
        </w:rPr>
        <w:t>hellpeper asked to summarize what additional efforts are proposed that add to time and money invested</w:t>
      </w:r>
      <w:r w:rsidR="006C6C2C">
        <w:rPr>
          <w:rFonts w:asciiTheme="minorHAnsi" w:hAnsiTheme="minorHAnsi" w:cstheme="minorHAnsi"/>
        </w:rPr>
        <w:t>?</w:t>
      </w:r>
      <w:r w:rsidR="007131B5">
        <w:rPr>
          <w:rFonts w:asciiTheme="minorHAnsi" w:hAnsiTheme="minorHAnsi" w:cstheme="minorHAnsi"/>
        </w:rPr>
        <w:t xml:space="preserve"> </w:t>
      </w:r>
      <w:r w:rsidR="00900CCB">
        <w:rPr>
          <w:rFonts w:asciiTheme="minorHAnsi" w:hAnsiTheme="minorHAnsi" w:cstheme="minorHAnsi"/>
        </w:rPr>
        <w:t>Casavant said the field transects and sediment sampling</w:t>
      </w:r>
      <w:r w:rsidR="006C6C2C">
        <w:rPr>
          <w:rFonts w:asciiTheme="minorHAnsi" w:hAnsiTheme="minorHAnsi" w:cstheme="minorHAnsi"/>
        </w:rPr>
        <w:t xml:space="preserve"> are</w:t>
      </w:r>
      <w:r w:rsidR="00900CCB">
        <w:rPr>
          <w:rFonts w:asciiTheme="minorHAnsi" w:hAnsiTheme="minorHAnsi" w:cstheme="minorHAnsi"/>
        </w:rPr>
        <w:t xml:space="preserve"> additional. Weschler/Brei estimated </w:t>
      </w:r>
      <w:r w:rsidR="006C6C2C">
        <w:rPr>
          <w:rFonts w:asciiTheme="minorHAnsi" w:hAnsiTheme="minorHAnsi" w:cstheme="minorHAnsi"/>
        </w:rPr>
        <w:t>about three</w:t>
      </w:r>
      <w:r w:rsidR="00900CCB">
        <w:rPr>
          <w:rFonts w:asciiTheme="minorHAnsi" w:hAnsiTheme="minorHAnsi" w:cstheme="minorHAnsi"/>
        </w:rPr>
        <w:t xml:space="preserve"> field days for these.</w:t>
      </w:r>
      <w:r w:rsidR="006C6C2C">
        <w:rPr>
          <w:rFonts w:asciiTheme="minorHAnsi" w:hAnsiTheme="minorHAnsi" w:cstheme="minorHAnsi"/>
        </w:rPr>
        <w:t xml:space="preserve"> </w:t>
      </w:r>
      <w:r w:rsidR="00900CCB">
        <w:rPr>
          <w:rFonts w:asciiTheme="minorHAnsi" w:hAnsiTheme="minorHAnsi" w:cstheme="minorHAnsi"/>
        </w:rPr>
        <w:t xml:space="preserve">Farnsworth said this is EDO time with an RTK unit. Farnsworth said the USGS stage gage </w:t>
      </w:r>
      <w:r w:rsidR="006C6C2C">
        <w:rPr>
          <w:rFonts w:asciiTheme="minorHAnsi" w:hAnsiTheme="minorHAnsi" w:cstheme="minorHAnsi"/>
        </w:rPr>
        <w:t xml:space="preserve">to be installed in the J2 Return channel </w:t>
      </w:r>
      <w:r w:rsidR="00900CCB">
        <w:rPr>
          <w:rFonts w:asciiTheme="minorHAnsi" w:hAnsiTheme="minorHAnsi" w:cstheme="minorHAnsi"/>
        </w:rPr>
        <w:t xml:space="preserve">is the only significant cost involved. </w:t>
      </w:r>
      <w:r w:rsidR="006C6C2C">
        <w:rPr>
          <w:rFonts w:asciiTheme="minorHAnsi" w:hAnsiTheme="minorHAnsi" w:cstheme="minorHAnsi"/>
        </w:rPr>
        <w:t>This is on</w:t>
      </w:r>
      <w:r w:rsidR="00900CCB">
        <w:rPr>
          <w:rFonts w:asciiTheme="minorHAnsi" w:hAnsiTheme="minorHAnsi" w:cstheme="minorHAnsi"/>
        </w:rPr>
        <w:t xml:space="preserve"> the agenda to discuss after this.</w:t>
      </w:r>
      <w:r w:rsidR="006C6C2C">
        <w:rPr>
          <w:rFonts w:asciiTheme="minorHAnsi" w:hAnsiTheme="minorHAnsi" w:cstheme="minorHAnsi"/>
        </w:rPr>
        <w:t xml:space="preserve"> </w:t>
      </w:r>
      <w:r w:rsidR="007131B5">
        <w:rPr>
          <w:rFonts w:asciiTheme="minorHAnsi" w:hAnsiTheme="minorHAnsi" w:cstheme="minorHAnsi"/>
        </w:rPr>
        <w:t xml:space="preserve">Mosier asked about monitoring upstream of AOI1 using a deeper depth class. </w:t>
      </w:r>
      <w:r w:rsidR="006C6C2C">
        <w:rPr>
          <w:rFonts w:asciiTheme="minorHAnsi" w:hAnsiTheme="minorHAnsi" w:cstheme="minorHAnsi"/>
        </w:rPr>
        <w:t>She asked if we s</w:t>
      </w:r>
      <w:r w:rsidR="007131B5">
        <w:rPr>
          <w:rFonts w:asciiTheme="minorHAnsi" w:hAnsiTheme="minorHAnsi" w:cstheme="minorHAnsi"/>
        </w:rPr>
        <w:t xml:space="preserve">hould keep an eye on that </w:t>
      </w:r>
      <w:r w:rsidR="00900CCB">
        <w:rPr>
          <w:rFonts w:asciiTheme="minorHAnsi" w:hAnsiTheme="minorHAnsi" w:cstheme="minorHAnsi"/>
        </w:rPr>
        <w:t xml:space="preserve">portion of the reach </w:t>
      </w:r>
      <w:r w:rsidR="007131B5">
        <w:rPr>
          <w:rFonts w:asciiTheme="minorHAnsi" w:hAnsiTheme="minorHAnsi" w:cstheme="minorHAnsi"/>
        </w:rPr>
        <w:t>too</w:t>
      </w:r>
      <w:r w:rsidR="00900CCB">
        <w:rPr>
          <w:rFonts w:asciiTheme="minorHAnsi" w:hAnsiTheme="minorHAnsi" w:cstheme="minorHAnsi"/>
        </w:rPr>
        <w:t>?</w:t>
      </w:r>
      <w:r w:rsidR="006C6C2C">
        <w:rPr>
          <w:rFonts w:asciiTheme="minorHAnsi" w:hAnsiTheme="minorHAnsi" w:cstheme="minorHAnsi"/>
        </w:rPr>
        <w:t xml:space="preserve"> </w:t>
      </w:r>
      <w:r w:rsidR="005B56B3">
        <w:rPr>
          <w:rFonts w:asciiTheme="minorHAnsi" w:hAnsiTheme="minorHAnsi" w:cstheme="minorHAnsi"/>
        </w:rPr>
        <w:t xml:space="preserve">Brei/Casavant responded that the EDO can use the same method to look at any depth class. If large change is seen upstream of the AOI proposed, this can be discussed with the TAC. </w:t>
      </w:r>
      <w:r w:rsidR="007131B5">
        <w:rPr>
          <w:rFonts w:asciiTheme="minorHAnsi" w:hAnsiTheme="minorHAnsi" w:cstheme="minorHAnsi"/>
        </w:rPr>
        <w:t>Zorn asked about 2018 vs</w:t>
      </w:r>
      <w:r w:rsidR="006C6C2C">
        <w:rPr>
          <w:rFonts w:asciiTheme="minorHAnsi" w:hAnsiTheme="minorHAnsi" w:cstheme="minorHAnsi"/>
        </w:rPr>
        <w:t>.</w:t>
      </w:r>
      <w:r w:rsidR="007131B5">
        <w:rPr>
          <w:rFonts w:asciiTheme="minorHAnsi" w:hAnsiTheme="minorHAnsi" w:cstheme="minorHAnsi"/>
        </w:rPr>
        <w:t xml:space="preserve"> 2019 flip in </w:t>
      </w:r>
      <w:r w:rsidR="006C6C2C">
        <w:rPr>
          <w:rFonts w:asciiTheme="minorHAnsi" w:hAnsiTheme="minorHAnsi" w:cstheme="minorHAnsi"/>
        </w:rPr>
        <w:t>aggradation</w:t>
      </w:r>
      <w:r w:rsidR="007131B5">
        <w:rPr>
          <w:rFonts w:asciiTheme="minorHAnsi" w:hAnsiTheme="minorHAnsi" w:cstheme="minorHAnsi"/>
        </w:rPr>
        <w:t xml:space="preserve"> to deg</w:t>
      </w:r>
      <w:r w:rsidR="006C6C2C">
        <w:rPr>
          <w:rFonts w:asciiTheme="minorHAnsi" w:hAnsiTheme="minorHAnsi" w:cstheme="minorHAnsi"/>
        </w:rPr>
        <w:t>radation</w:t>
      </w:r>
      <w:r w:rsidR="007131B5">
        <w:rPr>
          <w:rFonts w:asciiTheme="minorHAnsi" w:hAnsiTheme="minorHAnsi" w:cstheme="minorHAnsi"/>
        </w:rPr>
        <w:t xml:space="preserve"> in a year in AOI2. </w:t>
      </w:r>
      <w:r w:rsidR="006C6C2C">
        <w:rPr>
          <w:rFonts w:asciiTheme="minorHAnsi" w:hAnsiTheme="minorHAnsi" w:cstheme="minorHAnsi"/>
        </w:rPr>
        <w:t xml:space="preserve">Casavant/Brei explained that </w:t>
      </w:r>
      <w:r w:rsidR="006B6AD7">
        <w:rPr>
          <w:rFonts w:asciiTheme="minorHAnsi" w:hAnsiTheme="minorHAnsi" w:cstheme="minorHAnsi"/>
        </w:rPr>
        <w:t>places where incision progress</w:t>
      </w:r>
      <w:r w:rsidR="005B56B3">
        <w:rPr>
          <w:rFonts w:asciiTheme="minorHAnsi" w:hAnsiTheme="minorHAnsi" w:cstheme="minorHAnsi"/>
        </w:rPr>
        <w:t xml:space="preserve">ed one year may aggrade the next year. </w:t>
      </w:r>
      <w:r w:rsidR="006B6AD7">
        <w:rPr>
          <w:rFonts w:asciiTheme="minorHAnsi" w:hAnsiTheme="minorHAnsi" w:cstheme="minorHAnsi"/>
        </w:rPr>
        <w:t>T</w:t>
      </w:r>
      <w:r w:rsidR="006C6C2C">
        <w:rPr>
          <w:rFonts w:asciiTheme="minorHAnsi" w:hAnsiTheme="minorHAnsi" w:cstheme="minorHAnsi"/>
        </w:rPr>
        <w:t xml:space="preserve">he </w:t>
      </w:r>
      <w:r w:rsidR="005B56B3">
        <w:rPr>
          <w:rFonts w:asciiTheme="minorHAnsi" w:hAnsiTheme="minorHAnsi" w:cstheme="minorHAnsi"/>
        </w:rPr>
        <w:t>s</w:t>
      </w:r>
      <w:r w:rsidR="007131B5">
        <w:rPr>
          <w:rFonts w:asciiTheme="minorHAnsi" w:hAnsiTheme="minorHAnsi" w:cstheme="minorHAnsi"/>
        </w:rPr>
        <w:t xml:space="preserve">outh </w:t>
      </w:r>
      <w:r w:rsidR="005B56B3">
        <w:rPr>
          <w:rFonts w:asciiTheme="minorHAnsi" w:hAnsiTheme="minorHAnsi" w:cstheme="minorHAnsi"/>
        </w:rPr>
        <w:t xml:space="preserve">side </w:t>
      </w:r>
      <w:r w:rsidR="006C6C2C">
        <w:rPr>
          <w:rFonts w:asciiTheme="minorHAnsi" w:hAnsiTheme="minorHAnsi" w:cstheme="minorHAnsi"/>
        </w:rPr>
        <w:t>c</w:t>
      </w:r>
      <w:r w:rsidR="007131B5">
        <w:rPr>
          <w:rFonts w:asciiTheme="minorHAnsi" w:hAnsiTheme="minorHAnsi" w:cstheme="minorHAnsi"/>
        </w:rPr>
        <w:t xml:space="preserve">hannel at </w:t>
      </w:r>
      <w:r w:rsidR="006C6C2C">
        <w:rPr>
          <w:rFonts w:asciiTheme="minorHAnsi" w:hAnsiTheme="minorHAnsi" w:cstheme="minorHAnsi"/>
        </w:rPr>
        <w:t xml:space="preserve">Cottonwood Ranch </w:t>
      </w:r>
      <w:r w:rsidR="005B56B3">
        <w:rPr>
          <w:rFonts w:asciiTheme="minorHAnsi" w:hAnsiTheme="minorHAnsi" w:cstheme="minorHAnsi"/>
        </w:rPr>
        <w:t>captured the majority of flow in 2018, but by 2019 the majority of flow returned to the main channel and the side channel aggraded. This variability</w:t>
      </w:r>
      <w:r w:rsidR="006B6AD7">
        <w:rPr>
          <w:rFonts w:asciiTheme="minorHAnsi" w:hAnsiTheme="minorHAnsi" w:cstheme="minorHAnsi"/>
        </w:rPr>
        <w:t xml:space="preserve"> may be a reason for not setting hard action triggers. </w:t>
      </w:r>
      <w:r w:rsidR="00900CCB">
        <w:rPr>
          <w:rFonts w:asciiTheme="minorHAnsi" w:hAnsiTheme="minorHAnsi" w:cstheme="minorHAnsi"/>
        </w:rPr>
        <w:t xml:space="preserve">Farnsworth said an option may be </w:t>
      </w:r>
      <w:r w:rsidR="006C6C2C">
        <w:rPr>
          <w:rFonts w:asciiTheme="minorHAnsi" w:hAnsiTheme="minorHAnsi" w:cstheme="minorHAnsi"/>
        </w:rPr>
        <w:t>not to</w:t>
      </w:r>
      <w:r w:rsidR="007131B5">
        <w:rPr>
          <w:rFonts w:asciiTheme="minorHAnsi" w:hAnsiTheme="minorHAnsi" w:cstheme="minorHAnsi"/>
        </w:rPr>
        <w:t xml:space="preserve"> set a hard trigger, rather have a hard discussion every year in May with the TAC to make this decision annually. </w:t>
      </w:r>
      <w:r w:rsidR="00900CCB">
        <w:rPr>
          <w:rFonts w:asciiTheme="minorHAnsi" w:hAnsiTheme="minorHAnsi" w:cstheme="minorHAnsi"/>
        </w:rPr>
        <w:t>Jenniges said</w:t>
      </w:r>
      <w:r w:rsidR="006C6C2C">
        <w:rPr>
          <w:rFonts w:asciiTheme="minorHAnsi" w:hAnsiTheme="minorHAnsi" w:cstheme="minorHAnsi"/>
        </w:rPr>
        <w:t>, if we are</w:t>
      </w:r>
      <w:r w:rsidR="007131B5">
        <w:rPr>
          <w:rFonts w:asciiTheme="minorHAnsi" w:hAnsiTheme="minorHAnsi" w:cstheme="minorHAnsi"/>
        </w:rPr>
        <w:t xml:space="preserve"> going to set hard triggers</w:t>
      </w:r>
      <w:r w:rsidR="006C6C2C">
        <w:rPr>
          <w:rFonts w:asciiTheme="minorHAnsi" w:hAnsiTheme="minorHAnsi" w:cstheme="minorHAnsi"/>
        </w:rPr>
        <w:t>, we should</w:t>
      </w:r>
      <w:r w:rsidR="007131B5">
        <w:rPr>
          <w:rFonts w:asciiTheme="minorHAnsi" w:hAnsiTheme="minorHAnsi" w:cstheme="minorHAnsi"/>
        </w:rPr>
        <w:t xml:space="preserve"> make them moderate.</w:t>
      </w:r>
      <w:r w:rsidR="00900CCB">
        <w:rPr>
          <w:rFonts w:asciiTheme="minorHAnsi" w:hAnsiTheme="minorHAnsi" w:cstheme="minorHAnsi"/>
        </w:rPr>
        <w:t xml:space="preserve"> </w:t>
      </w:r>
      <w:r w:rsidR="00A95FE9">
        <w:rPr>
          <w:rFonts w:asciiTheme="minorHAnsi" w:hAnsiTheme="minorHAnsi" w:cstheme="minorHAnsi"/>
        </w:rPr>
        <w:t>Walters</w:t>
      </w:r>
      <w:r w:rsidR="007131B5">
        <w:rPr>
          <w:rFonts w:asciiTheme="minorHAnsi" w:hAnsiTheme="minorHAnsi" w:cstheme="minorHAnsi"/>
        </w:rPr>
        <w:t xml:space="preserve"> </w:t>
      </w:r>
      <w:r w:rsidR="006C6C2C">
        <w:rPr>
          <w:rFonts w:asciiTheme="minorHAnsi" w:hAnsiTheme="minorHAnsi" w:cstheme="minorHAnsi"/>
        </w:rPr>
        <w:t>suggested we</w:t>
      </w:r>
      <w:r w:rsidR="007131B5">
        <w:rPr>
          <w:rFonts w:asciiTheme="minorHAnsi" w:hAnsiTheme="minorHAnsi" w:cstheme="minorHAnsi"/>
        </w:rPr>
        <w:t xml:space="preserve"> establish a</w:t>
      </w:r>
      <w:r w:rsidR="00900CCB">
        <w:rPr>
          <w:rFonts w:asciiTheme="minorHAnsi" w:hAnsiTheme="minorHAnsi" w:cstheme="minorHAnsi"/>
        </w:rPr>
        <w:t xml:space="preserve"> hard line with </w:t>
      </w:r>
      <w:r w:rsidR="007131B5">
        <w:rPr>
          <w:rFonts w:asciiTheme="minorHAnsi" w:hAnsiTheme="minorHAnsi" w:cstheme="minorHAnsi"/>
        </w:rPr>
        <w:t>no further incision past the Overton bridge.</w:t>
      </w:r>
      <w:r w:rsidR="006C6C2C">
        <w:rPr>
          <w:rFonts w:asciiTheme="minorHAnsi" w:hAnsiTheme="minorHAnsi" w:cstheme="minorHAnsi"/>
        </w:rPr>
        <w:t xml:space="preserve"> </w:t>
      </w:r>
      <w:r w:rsidR="007131B5">
        <w:rPr>
          <w:rFonts w:asciiTheme="minorHAnsi" w:hAnsiTheme="minorHAnsi" w:cstheme="minorHAnsi"/>
        </w:rPr>
        <w:t xml:space="preserve">Farnsworth asked for </w:t>
      </w:r>
      <w:r w:rsidR="006C6C2C">
        <w:rPr>
          <w:rFonts w:asciiTheme="minorHAnsi" w:hAnsiTheme="minorHAnsi" w:cstheme="minorHAnsi"/>
        </w:rPr>
        <w:t xml:space="preserve">a </w:t>
      </w:r>
      <w:r w:rsidR="007131B5">
        <w:rPr>
          <w:rFonts w:asciiTheme="minorHAnsi" w:hAnsiTheme="minorHAnsi" w:cstheme="minorHAnsi"/>
        </w:rPr>
        <w:t xml:space="preserve">high number that everyone is comfortable with. What is our green light? </w:t>
      </w:r>
      <w:r w:rsidR="006C6C2C">
        <w:rPr>
          <w:rFonts w:asciiTheme="minorHAnsi" w:hAnsiTheme="minorHAnsi" w:cstheme="minorHAnsi"/>
        </w:rPr>
        <w:t xml:space="preserve">No TAC response. </w:t>
      </w:r>
      <w:r w:rsidR="007131B5">
        <w:rPr>
          <w:rFonts w:asciiTheme="minorHAnsi" w:hAnsiTheme="minorHAnsi" w:cstheme="minorHAnsi"/>
        </w:rPr>
        <w:t>Scheel sa</w:t>
      </w:r>
      <w:r w:rsidR="006C6C2C">
        <w:rPr>
          <w:rFonts w:asciiTheme="minorHAnsi" w:hAnsiTheme="minorHAnsi" w:cstheme="minorHAnsi"/>
        </w:rPr>
        <w:t>id</w:t>
      </w:r>
      <w:r w:rsidR="007131B5">
        <w:rPr>
          <w:rFonts w:asciiTheme="minorHAnsi" w:hAnsiTheme="minorHAnsi" w:cstheme="minorHAnsi"/>
        </w:rPr>
        <w:t xml:space="preserve"> the multi-year check in is good, </w:t>
      </w:r>
      <w:r w:rsidR="0031384E">
        <w:rPr>
          <w:rFonts w:asciiTheme="minorHAnsi" w:hAnsiTheme="minorHAnsi" w:cstheme="minorHAnsi"/>
        </w:rPr>
        <w:t xml:space="preserve">it </w:t>
      </w:r>
      <w:r w:rsidR="007131B5">
        <w:rPr>
          <w:rFonts w:asciiTheme="minorHAnsi" w:hAnsiTheme="minorHAnsi" w:cstheme="minorHAnsi"/>
        </w:rPr>
        <w:t>accommodates for recovery one year from another. Lewis</w:t>
      </w:r>
      <w:r w:rsidR="0031384E">
        <w:rPr>
          <w:rFonts w:asciiTheme="minorHAnsi" w:hAnsiTheme="minorHAnsi" w:cstheme="minorHAnsi"/>
        </w:rPr>
        <w:t xml:space="preserve"> said that</w:t>
      </w:r>
      <w:r w:rsidR="007131B5">
        <w:rPr>
          <w:rFonts w:asciiTheme="minorHAnsi" w:hAnsiTheme="minorHAnsi" w:cstheme="minorHAnsi"/>
        </w:rPr>
        <w:t xml:space="preserve"> high flow years are important. </w:t>
      </w:r>
      <w:r w:rsidR="0031384E">
        <w:rPr>
          <w:rFonts w:asciiTheme="minorHAnsi" w:hAnsiTheme="minorHAnsi" w:cstheme="minorHAnsi"/>
        </w:rPr>
        <w:t xml:space="preserve">He asked if it might be a good idea to </w:t>
      </w:r>
      <w:r w:rsidR="007131B5">
        <w:rPr>
          <w:rFonts w:asciiTheme="minorHAnsi" w:hAnsiTheme="minorHAnsi" w:cstheme="minorHAnsi"/>
        </w:rPr>
        <w:t xml:space="preserve">establish an incision </w:t>
      </w:r>
      <w:r w:rsidR="0031384E">
        <w:rPr>
          <w:rFonts w:asciiTheme="minorHAnsi" w:hAnsiTheme="minorHAnsi" w:cstheme="minorHAnsi"/>
        </w:rPr>
        <w:t>trigger</w:t>
      </w:r>
      <w:r w:rsidR="007131B5">
        <w:rPr>
          <w:rFonts w:asciiTheme="minorHAnsi" w:hAnsiTheme="minorHAnsi" w:cstheme="minorHAnsi"/>
        </w:rPr>
        <w:t xml:space="preserve"> under high flow years and under low flow years. </w:t>
      </w:r>
      <w:r w:rsidR="006C7B91">
        <w:rPr>
          <w:rFonts w:asciiTheme="minorHAnsi" w:hAnsiTheme="minorHAnsi" w:cstheme="minorHAnsi"/>
        </w:rPr>
        <w:t xml:space="preserve">Scheel </w:t>
      </w:r>
      <w:r w:rsidR="00900CCB">
        <w:rPr>
          <w:rFonts w:asciiTheme="minorHAnsi" w:hAnsiTheme="minorHAnsi" w:cstheme="minorHAnsi"/>
        </w:rPr>
        <w:t>supports c</w:t>
      </w:r>
      <w:r w:rsidR="006C7B91">
        <w:rPr>
          <w:rFonts w:asciiTheme="minorHAnsi" w:hAnsiTheme="minorHAnsi" w:cstheme="minorHAnsi"/>
        </w:rPr>
        <w:t>ontinu</w:t>
      </w:r>
      <w:r w:rsidR="00900CCB">
        <w:rPr>
          <w:rFonts w:asciiTheme="minorHAnsi" w:hAnsiTheme="minorHAnsi" w:cstheme="minorHAnsi"/>
        </w:rPr>
        <w:t>ing with the</w:t>
      </w:r>
      <w:r w:rsidR="006C7B91">
        <w:rPr>
          <w:rFonts w:asciiTheme="minorHAnsi" w:hAnsiTheme="minorHAnsi" w:cstheme="minorHAnsi"/>
        </w:rPr>
        <w:t xml:space="preserve"> proposed monitoring</w:t>
      </w:r>
      <w:r w:rsidR="0031384E">
        <w:rPr>
          <w:rFonts w:asciiTheme="minorHAnsi" w:hAnsiTheme="minorHAnsi" w:cstheme="minorHAnsi"/>
        </w:rPr>
        <w:t xml:space="preserve"> actions, no </w:t>
      </w:r>
      <w:r w:rsidR="006C7B91">
        <w:rPr>
          <w:rFonts w:asciiTheme="minorHAnsi" w:hAnsiTheme="minorHAnsi" w:cstheme="minorHAnsi"/>
        </w:rPr>
        <w:t>hard numbers</w:t>
      </w:r>
      <w:r w:rsidR="0031384E">
        <w:rPr>
          <w:rFonts w:asciiTheme="minorHAnsi" w:hAnsiTheme="minorHAnsi" w:cstheme="minorHAnsi"/>
        </w:rPr>
        <w:t>, and r</w:t>
      </w:r>
      <w:r w:rsidR="006C7B91">
        <w:rPr>
          <w:rFonts w:asciiTheme="minorHAnsi" w:hAnsiTheme="minorHAnsi" w:cstheme="minorHAnsi"/>
        </w:rPr>
        <w:t>evisit</w:t>
      </w:r>
      <w:r w:rsidR="0031384E">
        <w:rPr>
          <w:rFonts w:asciiTheme="minorHAnsi" w:hAnsiTheme="minorHAnsi" w:cstheme="minorHAnsi"/>
        </w:rPr>
        <w:t xml:space="preserve">ing </w:t>
      </w:r>
      <w:r w:rsidR="006C7B91">
        <w:rPr>
          <w:rFonts w:asciiTheme="minorHAnsi" w:hAnsiTheme="minorHAnsi" w:cstheme="minorHAnsi"/>
        </w:rPr>
        <w:t xml:space="preserve">every year without triggers set in stone. </w:t>
      </w:r>
      <w:bookmarkStart w:id="22" w:name="_Hlk166136918"/>
      <w:r w:rsidR="006C7B91">
        <w:rPr>
          <w:rFonts w:asciiTheme="minorHAnsi" w:hAnsiTheme="minorHAnsi" w:cstheme="minorHAnsi"/>
        </w:rPr>
        <w:t>Farnsworth</w:t>
      </w:r>
      <w:r w:rsidR="0031384E">
        <w:rPr>
          <w:rFonts w:asciiTheme="minorHAnsi" w:hAnsiTheme="minorHAnsi" w:cstheme="minorHAnsi"/>
        </w:rPr>
        <w:t xml:space="preserve"> said the EDO could check in with the TAC</w:t>
      </w:r>
      <w:r w:rsidR="006C7B91">
        <w:rPr>
          <w:rFonts w:asciiTheme="minorHAnsi" w:hAnsiTheme="minorHAnsi" w:cstheme="minorHAnsi"/>
        </w:rPr>
        <w:t xml:space="preserve"> every year provid</w:t>
      </w:r>
      <w:r w:rsidR="0031384E">
        <w:rPr>
          <w:rFonts w:asciiTheme="minorHAnsi" w:hAnsiTheme="minorHAnsi" w:cstheme="minorHAnsi"/>
        </w:rPr>
        <w:t>ing annual</w:t>
      </w:r>
      <w:r w:rsidR="006C7B91">
        <w:rPr>
          <w:rFonts w:asciiTheme="minorHAnsi" w:hAnsiTheme="minorHAnsi" w:cstheme="minorHAnsi"/>
        </w:rPr>
        <w:t xml:space="preserve"> results in relation to </w:t>
      </w:r>
      <w:r w:rsidR="0031384E">
        <w:rPr>
          <w:rFonts w:asciiTheme="minorHAnsi" w:hAnsiTheme="minorHAnsi" w:cstheme="minorHAnsi"/>
        </w:rPr>
        <w:t xml:space="preserve">the </w:t>
      </w:r>
      <w:r w:rsidR="006C7B91">
        <w:rPr>
          <w:rFonts w:asciiTheme="minorHAnsi" w:hAnsiTheme="minorHAnsi" w:cstheme="minorHAnsi"/>
        </w:rPr>
        <w:t>range of variability we have seen.</w:t>
      </w:r>
      <w:r w:rsidR="00270E53">
        <w:rPr>
          <w:rFonts w:asciiTheme="minorHAnsi" w:hAnsiTheme="minorHAnsi" w:cstheme="minorHAnsi"/>
        </w:rPr>
        <w:t xml:space="preserve"> </w:t>
      </w:r>
      <w:r w:rsidR="0031384E">
        <w:rPr>
          <w:rFonts w:asciiTheme="minorHAnsi" w:hAnsiTheme="minorHAnsi" w:cstheme="minorHAnsi"/>
        </w:rPr>
        <w:t>We would do a t</w:t>
      </w:r>
      <w:r w:rsidR="00270E53">
        <w:rPr>
          <w:rFonts w:asciiTheme="minorHAnsi" w:hAnsiTheme="minorHAnsi" w:cstheme="minorHAnsi"/>
        </w:rPr>
        <w:t xml:space="preserve">horough assessment </w:t>
      </w:r>
      <w:r w:rsidR="0031384E">
        <w:rPr>
          <w:rFonts w:asciiTheme="minorHAnsi" w:hAnsiTheme="minorHAnsi" w:cstheme="minorHAnsi"/>
        </w:rPr>
        <w:t xml:space="preserve">as soon as we can after we get the LiDAR </w:t>
      </w:r>
      <w:r w:rsidR="00270E53">
        <w:rPr>
          <w:rFonts w:asciiTheme="minorHAnsi" w:hAnsiTheme="minorHAnsi" w:cstheme="minorHAnsi"/>
        </w:rPr>
        <w:t>(May</w:t>
      </w:r>
      <w:r w:rsidR="0031384E">
        <w:rPr>
          <w:rFonts w:asciiTheme="minorHAnsi" w:hAnsiTheme="minorHAnsi" w:cstheme="minorHAnsi"/>
        </w:rPr>
        <w:t>?</w:t>
      </w:r>
      <w:r w:rsidR="00270E53">
        <w:rPr>
          <w:rFonts w:asciiTheme="minorHAnsi" w:hAnsiTheme="minorHAnsi" w:cstheme="minorHAnsi"/>
        </w:rPr>
        <w:t xml:space="preserve">) and have </w:t>
      </w:r>
      <w:r w:rsidR="0031384E">
        <w:rPr>
          <w:rFonts w:asciiTheme="minorHAnsi" w:hAnsiTheme="minorHAnsi" w:cstheme="minorHAnsi"/>
        </w:rPr>
        <w:t xml:space="preserve">a </w:t>
      </w:r>
      <w:r w:rsidR="00270E53">
        <w:rPr>
          <w:rFonts w:asciiTheme="minorHAnsi" w:hAnsiTheme="minorHAnsi" w:cstheme="minorHAnsi"/>
        </w:rPr>
        <w:t xml:space="preserve">thorough discussion with </w:t>
      </w:r>
      <w:r w:rsidR="0031384E">
        <w:rPr>
          <w:rFonts w:asciiTheme="minorHAnsi" w:hAnsiTheme="minorHAnsi" w:cstheme="minorHAnsi"/>
        </w:rPr>
        <w:t xml:space="preserve">the </w:t>
      </w:r>
      <w:r w:rsidR="00270E53">
        <w:rPr>
          <w:rFonts w:asciiTheme="minorHAnsi" w:hAnsiTheme="minorHAnsi" w:cstheme="minorHAnsi"/>
        </w:rPr>
        <w:t xml:space="preserve">TAC to make </w:t>
      </w:r>
      <w:r w:rsidR="0031384E">
        <w:rPr>
          <w:rFonts w:asciiTheme="minorHAnsi" w:hAnsiTheme="minorHAnsi" w:cstheme="minorHAnsi"/>
        </w:rPr>
        <w:t>year-by-year</w:t>
      </w:r>
      <w:r w:rsidR="00270E53">
        <w:rPr>
          <w:rFonts w:asciiTheme="minorHAnsi" w:hAnsiTheme="minorHAnsi" w:cstheme="minorHAnsi"/>
        </w:rPr>
        <w:t xml:space="preserve"> decisions. </w:t>
      </w:r>
      <w:r w:rsidR="006F4F8E">
        <w:rPr>
          <w:rFonts w:asciiTheme="minorHAnsi" w:hAnsiTheme="minorHAnsi" w:cstheme="minorHAnsi"/>
        </w:rPr>
        <w:t>Jenniges said to include amount of effort for transecting/sed sampling.</w:t>
      </w:r>
      <w:r w:rsidR="0031384E">
        <w:rPr>
          <w:rFonts w:asciiTheme="minorHAnsi" w:hAnsiTheme="minorHAnsi" w:cstheme="minorHAnsi"/>
        </w:rPr>
        <w:t xml:space="preserve"> </w:t>
      </w:r>
      <w:r w:rsidR="006B6AD7">
        <w:rPr>
          <w:rFonts w:asciiTheme="minorHAnsi" w:hAnsiTheme="minorHAnsi" w:cstheme="minorHAnsi"/>
        </w:rPr>
        <w:t xml:space="preserve">Rabbe said annual evaluations are encouraged. </w:t>
      </w:r>
      <w:r w:rsidR="007477C1">
        <w:rPr>
          <w:rFonts w:asciiTheme="minorHAnsi" w:hAnsiTheme="minorHAnsi" w:cstheme="minorHAnsi"/>
        </w:rPr>
        <w:t xml:space="preserve">Henry </w:t>
      </w:r>
      <w:r w:rsidR="0031384E">
        <w:rPr>
          <w:rFonts w:asciiTheme="minorHAnsi" w:hAnsiTheme="minorHAnsi" w:cstheme="minorHAnsi"/>
        </w:rPr>
        <w:t>summarized what the TAC asked for in terms of the monitoring plan</w:t>
      </w:r>
      <w:r w:rsidR="00B67272">
        <w:rPr>
          <w:rFonts w:asciiTheme="minorHAnsi" w:hAnsiTheme="minorHAnsi" w:cstheme="minorHAnsi"/>
        </w:rPr>
        <w:t xml:space="preserve"> in EDO action items below. </w:t>
      </w:r>
    </w:p>
    <w:bookmarkEnd w:id="22"/>
    <w:p w14:paraId="2896775F" w14:textId="77777777" w:rsidR="00DB3F14" w:rsidRPr="006C549D" w:rsidRDefault="00DB3F14" w:rsidP="001C4405">
      <w:pPr>
        <w:pStyle w:val="NoSpacing"/>
        <w:rPr>
          <w:rFonts w:asciiTheme="minorHAnsi" w:hAnsiTheme="minorHAnsi" w:cstheme="minorHAnsi"/>
        </w:rPr>
      </w:pPr>
    </w:p>
    <w:p w14:paraId="6EA8B6F6" w14:textId="77777777" w:rsidR="001C4405" w:rsidRDefault="001C4405" w:rsidP="001C4405">
      <w:pPr>
        <w:rPr>
          <w:rFonts w:asciiTheme="minorHAnsi" w:hAnsiTheme="minorHAnsi" w:cstheme="minorHAnsi"/>
          <w:color w:val="FF0000"/>
        </w:rPr>
      </w:pPr>
      <w:r>
        <w:rPr>
          <w:rFonts w:asciiTheme="minorHAnsi" w:hAnsiTheme="minorHAnsi" w:cstheme="minorHAnsi"/>
          <w:color w:val="FF0000"/>
        </w:rPr>
        <w:t>EDO ACTION ITEMS:</w:t>
      </w:r>
    </w:p>
    <w:p w14:paraId="00AC1D9D" w14:textId="7CF52D8A" w:rsidR="00B67272" w:rsidRDefault="00B67272" w:rsidP="00B67272">
      <w:pPr>
        <w:pStyle w:val="NoSpacing"/>
        <w:rPr>
          <w:rFonts w:asciiTheme="minorHAnsi" w:hAnsiTheme="minorHAnsi" w:cstheme="minorHAnsi"/>
        </w:rPr>
      </w:pPr>
      <w:r>
        <w:rPr>
          <w:rFonts w:asciiTheme="minorHAnsi" w:hAnsiTheme="minorHAnsi" w:cstheme="minorHAnsi"/>
        </w:rPr>
        <w:lastRenderedPageBreak/>
        <w:t xml:space="preserve">The EDO will revise the monitoring plan outline in May to include information about data that has been and will continue to be collected, data collection that has been added with the amount of effort involved, and the metrics we will be keeping an eye on with the range of variability we have seen in the past. EDO will eliminate hard numerical “action triggers” and </w:t>
      </w:r>
      <w:proofErr w:type="gramStart"/>
      <w:r>
        <w:rPr>
          <w:rFonts w:asciiTheme="minorHAnsi" w:hAnsiTheme="minorHAnsi" w:cstheme="minorHAnsi"/>
        </w:rPr>
        <w:t>replace</w:t>
      </w:r>
      <w:proofErr w:type="gramEnd"/>
      <w:r>
        <w:rPr>
          <w:rFonts w:asciiTheme="minorHAnsi" w:hAnsiTheme="minorHAnsi" w:cstheme="minorHAnsi"/>
        </w:rPr>
        <w:t xml:space="preserve"> with annual TAC check ins and discussions to make annual recommendations on how to proceed.</w:t>
      </w:r>
    </w:p>
    <w:p w14:paraId="04EE2151" w14:textId="77777777" w:rsidR="00195697" w:rsidRPr="008F665E" w:rsidRDefault="00195697" w:rsidP="00195697">
      <w:pPr>
        <w:pStyle w:val="NoSpacing"/>
        <w:ind w:left="360"/>
        <w:rPr>
          <w:rFonts w:asciiTheme="minorHAnsi" w:hAnsiTheme="minorHAnsi" w:cstheme="minorHAnsi"/>
        </w:rPr>
      </w:pPr>
    </w:p>
    <w:p w14:paraId="1C5073E5" w14:textId="77777777" w:rsidR="001C4405" w:rsidRPr="00565AFF" w:rsidRDefault="001C4405" w:rsidP="001C4405">
      <w:pPr>
        <w:rPr>
          <w:rFonts w:asciiTheme="minorHAnsi" w:hAnsiTheme="minorHAnsi" w:cstheme="minorHAnsi"/>
          <w:color w:val="FF0000"/>
        </w:rPr>
      </w:pPr>
      <w:r w:rsidRPr="00565AFF">
        <w:rPr>
          <w:rFonts w:asciiTheme="minorHAnsi" w:hAnsiTheme="minorHAnsi" w:cstheme="minorHAnsi"/>
          <w:color w:val="FF0000"/>
        </w:rPr>
        <w:t xml:space="preserve">TAC ACTION ITEMS: </w:t>
      </w:r>
    </w:p>
    <w:p w14:paraId="2C8AD39A" w14:textId="41AF68F9" w:rsidR="00B67272" w:rsidRDefault="00B67272" w:rsidP="00B67272">
      <w:pPr>
        <w:pStyle w:val="NoSpacing"/>
        <w:rPr>
          <w:rFonts w:asciiTheme="minorHAnsi" w:hAnsiTheme="minorHAnsi" w:cstheme="minorHAnsi"/>
        </w:rPr>
      </w:pPr>
      <w:r>
        <w:rPr>
          <w:rFonts w:asciiTheme="minorHAnsi" w:hAnsiTheme="minorHAnsi" w:cstheme="minorHAnsi"/>
        </w:rPr>
        <w:t>TAC does offline work on the draft in June. TAC will meet virtually as needed if there is disagreement on content in June. Revised draft will go to July TAC/ISAC. July -August incorporation of ISAC feedback with TAC working offline or meeting virtually as necessary to finalize.  Ready to recommend to Sept GC.</w:t>
      </w:r>
    </w:p>
    <w:p w14:paraId="3F52287A" w14:textId="77777777" w:rsidR="00B67272" w:rsidRDefault="00B67272" w:rsidP="001C4405">
      <w:pPr>
        <w:pStyle w:val="NoSpacing"/>
        <w:rPr>
          <w:rFonts w:asciiTheme="minorHAnsi" w:hAnsiTheme="minorHAnsi" w:cstheme="minorHAnsi"/>
        </w:rPr>
      </w:pPr>
    </w:p>
    <w:p w14:paraId="7E9EF76F" w14:textId="40C0CBAB" w:rsidR="001C4405" w:rsidRDefault="001C4405" w:rsidP="001C4405">
      <w:pPr>
        <w:pStyle w:val="NoSpacing"/>
        <w:rPr>
          <w:rStyle w:val="Hyperlink"/>
          <w:rFonts w:asciiTheme="minorHAnsi" w:hAnsiTheme="minorHAnsi" w:cstheme="minorHAnsi"/>
        </w:rPr>
      </w:pPr>
      <w:r>
        <w:rPr>
          <w:rFonts w:asciiTheme="minorHAnsi" w:hAnsiTheme="minorHAnsi" w:cstheme="minorHAnsi"/>
        </w:rPr>
        <w:t xml:space="preserve">Document: </w:t>
      </w:r>
      <w:hyperlink r:id="rId14" w:history="1">
        <w:r w:rsidRPr="006C549D">
          <w:rPr>
            <w:rStyle w:val="Hyperlink"/>
            <w:rFonts w:asciiTheme="minorHAnsi" w:hAnsiTheme="minorHAnsi" w:cstheme="minorHAnsi"/>
          </w:rPr>
          <w:t>0</w:t>
        </w:r>
        <w:r w:rsidR="006C549D" w:rsidRPr="006C549D">
          <w:rPr>
            <w:rStyle w:val="Hyperlink"/>
            <w:rFonts w:asciiTheme="minorHAnsi" w:hAnsiTheme="minorHAnsi" w:cstheme="minorHAnsi"/>
          </w:rPr>
          <w:t>4</w:t>
        </w:r>
        <w:r w:rsidRPr="006C549D">
          <w:rPr>
            <w:rStyle w:val="Hyperlink"/>
            <w:rFonts w:asciiTheme="minorHAnsi" w:hAnsiTheme="minorHAnsi" w:cstheme="minorHAnsi"/>
          </w:rPr>
          <w:t>_Sed Aug Mo</w:t>
        </w:r>
        <w:r w:rsidR="006C549D" w:rsidRPr="006C549D">
          <w:rPr>
            <w:rStyle w:val="Hyperlink"/>
            <w:rFonts w:asciiTheme="minorHAnsi" w:hAnsiTheme="minorHAnsi" w:cstheme="minorHAnsi"/>
          </w:rPr>
          <w:t>nitoring Plan Framework</w:t>
        </w:r>
      </w:hyperlink>
    </w:p>
    <w:p w14:paraId="338753A3" w14:textId="276E2FA1" w:rsidR="001C4405" w:rsidRDefault="001C4405" w:rsidP="001C4405">
      <w:pPr>
        <w:pStyle w:val="NoSpacing"/>
        <w:rPr>
          <w:rFonts w:asciiTheme="minorHAnsi" w:hAnsiTheme="minorHAnsi" w:cstheme="minorHAnsi"/>
        </w:rPr>
      </w:pPr>
      <w:r>
        <w:rPr>
          <w:rFonts w:asciiTheme="minorHAnsi" w:hAnsiTheme="minorHAnsi" w:cstheme="minorHAnsi"/>
        </w:rPr>
        <w:t xml:space="preserve">Presentation: </w:t>
      </w:r>
      <w:hyperlink r:id="rId15" w:history="1">
        <w:r w:rsidR="006C549D" w:rsidRPr="006C549D">
          <w:rPr>
            <w:rStyle w:val="Hyperlink"/>
            <w:rFonts w:asciiTheme="minorHAnsi" w:hAnsiTheme="minorHAnsi" w:cstheme="minorHAnsi"/>
          </w:rPr>
          <w:t xml:space="preserve">04 </w:t>
        </w:r>
        <w:proofErr w:type="spellStart"/>
        <w:r w:rsidR="006C549D" w:rsidRPr="006C549D">
          <w:rPr>
            <w:rStyle w:val="Hyperlink"/>
            <w:rFonts w:asciiTheme="minorHAnsi" w:hAnsiTheme="minorHAnsi" w:cstheme="minorHAnsi"/>
          </w:rPr>
          <w:t>No_Aug_Monitoring_Plan</w:t>
        </w:r>
        <w:proofErr w:type="spellEnd"/>
      </w:hyperlink>
    </w:p>
    <w:p w14:paraId="2C380909" w14:textId="77777777" w:rsidR="001C4405" w:rsidRDefault="001C4405" w:rsidP="006A6FAC">
      <w:pPr>
        <w:pStyle w:val="NoSpacing"/>
        <w:rPr>
          <w:rFonts w:asciiTheme="minorHAnsi" w:hAnsiTheme="minorHAnsi" w:cstheme="minorHAnsi"/>
          <w:i/>
          <w:iCs/>
        </w:rPr>
      </w:pPr>
    </w:p>
    <w:p w14:paraId="023A917F" w14:textId="77777777" w:rsidR="006C549D" w:rsidRDefault="006C549D" w:rsidP="006A6FAC">
      <w:pPr>
        <w:pStyle w:val="NoSpacing"/>
        <w:rPr>
          <w:rFonts w:asciiTheme="minorHAnsi" w:hAnsiTheme="minorHAnsi" w:cstheme="minorHAnsi"/>
          <w:i/>
          <w:iCs/>
        </w:rPr>
      </w:pPr>
      <w:r>
        <w:rPr>
          <w:rFonts w:asciiTheme="minorHAnsi" w:hAnsiTheme="minorHAnsi" w:cstheme="minorHAnsi"/>
          <w:i/>
          <w:iCs/>
        </w:rPr>
        <w:t>J2 CHANNEL USGS STAGE GAGE INSTALLATION</w:t>
      </w:r>
    </w:p>
    <w:p w14:paraId="1C4D51BE" w14:textId="509AEA8C" w:rsidR="006C549D" w:rsidRDefault="006C549D" w:rsidP="006A6FAC">
      <w:pPr>
        <w:pStyle w:val="NoSpacing"/>
        <w:rPr>
          <w:rFonts w:asciiTheme="minorHAnsi" w:hAnsiTheme="minorHAnsi" w:cstheme="minorHAnsi"/>
        </w:rPr>
      </w:pPr>
      <w:r w:rsidRPr="006C549D">
        <w:rPr>
          <w:rFonts w:asciiTheme="minorHAnsi" w:hAnsiTheme="minorHAnsi" w:cstheme="minorHAnsi"/>
        </w:rPr>
        <w:t>Casavant</w:t>
      </w:r>
      <w:r w:rsidR="0065408C">
        <w:rPr>
          <w:rFonts w:asciiTheme="minorHAnsi" w:hAnsiTheme="minorHAnsi" w:cstheme="minorHAnsi"/>
        </w:rPr>
        <w:t xml:space="preserve"> proposed addition of </w:t>
      </w:r>
      <w:r w:rsidR="00896DA0">
        <w:rPr>
          <w:rFonts w:asciiTheme="minorHAnsi" w:hAnsiTheme="minorHAnsi" w:cstheme="minorHAnsi"/>
        </w:rPr>
        <w:t xml:space="preserve">a </w:t>
      </w:r>
      <w:r w:rsidR="0065408C">
        <w:rPr>
          <w:rFonts w:asciiTheme="minorHAnsi" w:hAnsiTheme="minorHAnsi" w:cstheme="minorHAnsi"/>
        </w:rPr>
        <w:t>USGS real time monitoring stream gage in the J2 Return Channel</w:t>
      </w:r>
      <w:r w:rsidR="00896DA0">
        <w:rPr>
          <w:rFonts w:asciiTheme="minorHAnsi" w:hAnsiTheme="minorHAnsi" w:cstheme="minorHAnsi"/>
        </w:rPr>
        <w:t xml:space="preserve"> at the Plum Creek Complex</w:t>
      </w:r>
      <w:r w:rsidR="0065408C">
        <w:rPr>
          <w:rFonts w:asciiTheme="minorHAnsi" w:hAnsiTheme="minorHAnsi" w:cstheme="minorHAnsi"/>
        </w:rPr>
        <w:t xml:space="preserve">. </w:t>
      </w:r>
      <w:r w:rsidR="00896DA0">
        <w:rPr>
          <w:rFonts w:asciiTheme="minorHAnsi" w:hAnsiTheme="minorHAnsi" w:cstheme="minorHAnsi"/>
        </w:rPr>
        <w:t>It will give</w:t>
      </w:r>
      <w:r w:rsidR="0065408C">
        <w:rPr>
          <w:rFonts w:asciiTheme="minorHAnsi" w:hAnsiTheme="minorHAnsi" w:cstheme="minorHAnsi"/>
        </w:rPr>
        <w:t xml:space="preserve"> us information on flow through</w:t>
      </w:r>
      <w:r w:rsidR="006505B8">
        <w:rPr>
          <w:rFonts w:asciiTheme="minorHAnsi" w:hAnsiTheme="minorHAnsi" w:cstheme="minorHAnsi"/>
        </w:rPr>
        <w:t xml:space="preserve"> the</w:t>
      </w:r>
      <w:r w:rsidR="0065408C">
        <w:rPr>
          <w:rFonts w:asciiTheme="minorHAnsi" w:hAnsiTheme="minorHAnsi" w:cstheme="minorHAnsi"/>
        </w:rPr>
        <w:t xml:space="preserve"> J2 channel prior </w:t>
      </w:r>
      <w:r w:rsidR="006505B8">
        <w:rPr>
          <w:rFonts w:asciiTheme="minorHAnsi" w:hAnsiTheme="minorHAnsi" w:cstheme="minorHAnsi"/>
        </w:rPr>
        <w:t xml:space="preserve">to the </w:t>
      </w:r>
      <w:r w:rsidR="0065408C">
        <w:rPr>
          <w:rFonts w:asciiTheme="minorHAnsi" w:hAnsiTheme="minorHAnsi" w:cstheme="minorHAnsi"/>
        </w:rPr>
        <w:t xml:space="preserve">confluence with </w:t>
      </w:r>
      <w:r w:rsidR="006505B8">
        <w:rPr>
          <w:rFonts w:asciiTheme="minorHAnsi" w:hAnsiTheme="minorHAnsi" w:cstheme="minorHAnsi"/>
        </w:rPr>
        <w:t xml:space="preserve">the north </w:t>
      </w:r>
      <w:r w:rsidR="0065408C">
        <w:rPr>
          <w:rFonts w:asciiTheme="minorHAnsi" w:hAnsiTheme="minorHAnsi" w:cstheme="minorHAnsi"/>
        </w:rPr>
        <w:t xml:space="preserve">channel. </w:t>
      </w:r>
      <w:r w:rsidR="006505B8">
        <w:rPr>
          <w:rFonts w:asciiTheme="minorHAnsi" w:hAnsiTheme="minorHAnsi" w:cstheme="minorHAnsi"/>
        </w:rPr>
        <w:t>I</w:t>
      </w:r>
      <w:r w:rsidR="00A80D1C">
        <w:rPr>
          <w:rFonts w:asciiTheme="minorHAnsi" w:hAnsiTheme="minorHAnsi" w:cstheme="minorHAnsi"/>
        </w:rPr>
        <w:t>t</w:t>
      </w:r>
      <w:r w:rsidR="006505B8">
        <w:rPr>
          <w:rFonts w:asciiTheme="minorHAnsi" w:hAnsiTheme="minorHAnsi" w:cstheme="minorHAnsi"/>
        </w:rPr>
        <w:t xml:space="preserve"> will also h</w:t>
      </w:r>
      <w:r w:rsidR="0065408C">
        <w:rPr>
          <w:rFonts w:asciiTheme="minorHAnsi" w:hAnsiTheme="minorHAnsi" w:cstheme="minorHAnsi"/>
        </w:rPr>
        <w:t>elp us answer how much flow we need to move how much sediment</w:t>
      </w:r>
      <w:r w:rsidR="006505B8">
        <w:rPr>
          <w:rFonts w:asciiTheme="minorHAnsi" w:hAnsiTheme="minorHAnsi" w:cstheme="minorHAnsi"/>
        </w:rPr>
        <w:t xml:space="preserve"> through that reach</w:t>
      </w:r>
      <w:r w:rsidR="0065408C">
        <w:rPr>
          <w:rFonts w:asciiTheme="minorHAnsi" w:hAnsiTheme="minorHAnsi" w:cstheme="minorHAnsi"/>
        </w:rPr>
        <w:t xml:space="preserve">. Cook property site </w:t>
      </w:r>
      <w:r w:rsidR="006505B8">
        <w:rPr>
          <w:rFonts w:asciiTheme="minorHAnsi" w:hAnsiTheme="minorHAnsi" w:cstheme="minorHAnsi"/>
        </w:rPr>
        <w:t xml:space="preserve">is a </w:t>
      </w:r>
      <w:r w:rsidR="0065408C">
        <w:rPr>
          <w:rFonts w:asciiTheme="minorHAnsi" w:hAnsiTheme="minorHAnsi" w:cstheme="minorHAnsi"/>
        </w:rPr>
        <w:t xml:space="preserve">good option for USGS installation. </w:t>
      </w:r>
      <w:r w:rsidR="006505B8">
        <w:rPr>
          <w:rFonts w:asciiTheme="minorHAnsi" w:hAnsiTheme="minorHAnsi" w:cstheme="minorHAnsi"/>
        </w:rPr>
        <w:t>USGS will develop a s</w:t>
      </w:r>
      <w:r w:rsidR="0065408C">
        <w:rPr>
          <w:rFonts w:asciiTheme="minorHAnsi" w:hAnsiTheme="minorHAnsi" w:cstheme="minorHAnsi"/>
        </w:rPr>
        <w:t>tage discharge curve with ADCP measurements. Cost</w:t>
      </w:r>
      <w:r w:rsidR="006505B8">
        <w:rPr>
          <w:rFonts w:asciiTheme="minorHAnsi" w:hAnsiTheme="minorHAnsi" w:cstheme="minorHAnsi"/>
        </w:rPr>
        <w:t xml:space="preserve"> is an initial</w:t>
      </w:r>
      <w:r w:rsidR="0065408C">
        <w:rPr>
          <w:rFonts w:asciiTheme="minorHAnsi" w:hAnsiTheme="minorHAnsi" w:cstheme="minorHAnsi"/>
        </w:rPr>
        <w:t xml:space="preserve"> $11,970 </w:t>
      </w:r>
      <w:r w:rsidR="006505B8">
        <w:rPr>
          <w:rFonts w:asciiTheme="minorHAnsi" w:hAnsiTheme="minorHAnsi" w:cstheme="minorHAnsi"/>
        </w:rPr>
        <w:t xml:space="preserve">for </w:t>
      </w:r>
      <w:r w:rsidR="0065408C">
        <w:rPr>
          <w:rFonts w:asciiTheme="minorHAnsi" w:hAnsiTheme="minorHAnsi" w:cstheme="minorHAnsi"/>
        </w:rPr>
        <w:t xml:space="preserve">installation – one time. </w:t>
      </w:r>
      <w:r w:rsidR="006505B8">
        <w:rPr>
          <w:rFonts w:asciiTheme="minorHAnsi" w:hAnsiTheme="minorHAnsi" w:cstheme="minorHAnsi"/>
        </w:rPr>
        <w:t xml:space="preserve">Annual cost will be </w:t>
      </w:r>
      <w:r w:rsidR="0065408C">
        <w:rPr>
          <w:rFonts w:asciiTheme="minorHAnsi" w:hAnsiTheme="minorHAnsi" w:cstheme="minorHAnsi"/>
        </w:rPr>
        <w:t>$9,857.</w:t>
      </w:r>
    </w:p>
    <w:p w14:paraId="0EA5633B" w14:textId="77777777" w:rsidR="006505B8" w:rsidRDefault="006505B8" w:rsidP="006A6FAC">
      <w:pPr>
        <w:pStyle w:val="NoSpacing"/>
        <w:rPr>
          <w:rFonts w:asciiTheme="minorHAnsi" w:hAnsiTheme="minorHAnsi" w:cstheme="minorHAnsi"/>
        </w:rPr>
      </w:pPr>
    </w:p>
    <w:p w14:paraId="19C87A94" w14:textId="38F74B3C" w:rsidR="00AD3307" w:rsidRDefault="0065408C" w:rsidP="006A6FAC">
      <w:pPr>
        <w:pStyle w:val="NoSpacing"/>
        <w:rPr>
          <w:rFonts w:asciiTheme="minorHAnsi" w:hAnsiTheme="minorHAnsi" w:cstheme="minorHAnsi"/>
        </w:rPr>
      </w:pPr>
      <w:r>
        <w:rPr>
          <w:rFonts w:asciiTheme="minorHAnsi" w:hAnsiTheme="minorHAnsi" w:cstheme="minorHAnsi"/>
        </w:rPr>
        <w:t xml:space="preserve">Jenniges suggested moving </w:t>
      </w:r>
      <w:r w:rsidR="006505B8">
        <w:rPr>
          <w:rFonts w:asciiTheme="minorHAnsi" w:hAnsiTheme="minorHAnsi" w:cstheme="minorHAnsi"/>
        </w:rPr>
        <w:t>installation one</w:t>
      </w:r>
      <w:r>
        <w:rPr>
          <w:rFonts w:asciiTheme="minorHAnsi" w:hAnsiTheme="minorHAnsi" w:cstheme="minorHAnsi"/>
        </w:rPr>
        <w:t xml:space="preserve"> mile east to avoid drain coming across Cook Property downstream of </w:t>
      </w:r>
      <w:r w:rsidR="006505B8">
        <w:rPr>
          <w:rFonts w:asciiTheme="minorHAnsi" w:hAnsiTheme="minorHAnsi" w:cstheme="minorHAnsi"/>
        </w:rPr>
        <w:t xml:space="preserve">the </w:t>
      </w:r>
      <w:r>
        <w:rPr>
          <w:rFonts w:asciiTheme="minorHAnsi" w:hAnsiTheme="minorHAnsi" w:cstheme="minorHAnsi"/>
        </w:rPr>
        <w:t xml:space="preserve">gage. </w:t>
      </w:r>
      <w:r w:rsidR="006505B8">
        <w:rPr>
          <w:rFonts w:asciiTheme="minorHAnsi" w:hAnsiTheme="minorHAnsi" w:cstheme="minorHAnsi"/>
        </w:rPr>
        <w:t>Want to</w:t>
      </w:r>
      <w:r>
        <w:rPr>
          <w:rFonts w:asciiTheme="minorHAnsi" w:hAnsiTheme="minorHAnsi" w:cstheme="minorHAnsi"/>
        </w:rPr>
        <w:t xml:space="preserve"> measure flow after water drains to ditch. Brei</w:t>
      </w:r>
      <w:r w:rsidR="006505B8">
        <w:rPr>
          <w:rFonts w:asciiTheme="minorHAnsi" w:hAnsiTheme="minorHAnsi" w:cstheme="minorHAnsi"/>
        </w:rPr>
        <w:t xml:space="preserve"> said </w:t>
      </w:r>
      <w:r>
        <w:rPr>
          <w:rFonts w:asciiTheme="minorHAnsi" w:hAnsiTheme="minorHAnsi" w:cstheme="minorHAnsi"/>
        </w:rPr>
        <w:t xml:space="preserve">we have a gage in that ditch to help us keep track of water there. </w:t>
      </w:r>
      <w:r w:rsidR="006B6AD7">
        <w:rPr>
          <w:rFonts w:asciiTheme="minorHAnsi" w:hAnsiTheme="minorHAnsi" w:cstheme="minorHAnsi"/>
        </w:rPr>
        <w:t>Casavant</w:t>
      </w:r>
      <w:r>
        <w:rPr>
          <w:rFonts w:asciiTheme="minorHAnsi" w:hAnsiTheme="minorHAnsi" w:cstheme="minorHAnsi"/>
        </w:rPr>
        <w:t xml:space="preserve"> said </w:t>
      </w:r>
      <w:r w:rsidR="006B6AD7">
        <w:rPr>
          <w:rFonts w:asciiTheme="minorHAnsi" w:hAnsiTheme="minorHAnsi" w:cstheme="minorHAnsi"/>
        </w:rPr>
        <w:t>we want the gage far enough upstream to precede any flow from the north channel</w:t>
      </w:r>
      <w:r>
        <w:rPr>
          <w:rFonts w:asciiTheme="minorHAnsi" w:hAnsiTheme="minorHAnsi" w:cstheme="minorHAnsi"/>
        </w:rPr>
        <w:t>.</w:t>
      </w:r>
      <w:r w:rsidR="006505B8">
        <w:rPr>
          <w:rFonts w:asciiTheme="minorHAnsi" w:hAnsiTheme="minorHAnsi" w:cstheme="minorHAnsi"/>
        </w:rPr>
        <w:t xml:space="preserve"> </w:t>
      </w:r>
      <w:r w:rsidR="00AD3307">
        <w:rPr>
          <w:rFonts w:asciiTheme="minorHAnsi" w:hAnsiTheme="minorHAnsi" w:cstheme="minorHAnsi"/>
        </w:rPr>
        <w:t xml:space="preserve">Henry said this </w:t>
      </w:r>
      <w:r w:rsidR="006B6AD7">
        <w:rPr>
          <w:rFonts w:asciiTheme="minorHAnsi" w:hAnsiTheme="minorHAnsi" w:cstheme="minorHAnsi"/>
        </w:rPr>
        <w:t xml:space="preserve">action item </w:t>
      </w:r>
      <w:r w:rsidR="00AD3307">
        <w:rPr>
          <w:rFonts w:asciiTheme="minorHAnsi" w:hAnsiTheme="minorHAnsi" w:cstheme="minorHAnsi"/>
        </w:rPr>
        <w:t xml:space="preserve">requires </w:t>
      </w:r>
      <w:r w:rsidR="006505B8">
        <w:rPr>
          <w:rFonts w:asciiTheme="minorHAnsi" w:hAnsiTheme="minorHAnsi" w:cstheme="minorHAnsi"/>
        </w:rPr>
        <w:t xml:space="preserve">the TAC recommend an amendment to the </w:t>
      </w:r>
      <w:r w:rsidR="00AD3307">
        <w:rPr>
          <w:rFonts w:asciiTheme="minorHAnsi" w:hAnsiTheme="minorHAnsi" w:cstheme="minorHAnsi"/>
        </w:rPr>
        <w:t xml:space="preserve">2024 Water Plan budget </w:t>
      </w:r>
      <w:r w:rsidR="006505B8">
        <w:rPr>
          <w:rFonts w:asciiTheme="minorHAnsi" w:hAnsiTheme="minorHAnsi" w:cstheme="minorHAnsi"/>
        </w:rPr>
        <w:t xml:space="preserve">under </w:t>
      </w:r>
      <w:r w:rsidR="00AD3307">
        <w:rPr>
          <w:rFonts w:asciiTheme="minorHAnsi" w:hAnsiTheme="minorHAnsi" w:cstheme="minorHAnsi"/>
        </w:rPr>
        <w:t xml:space="preserve">Water Monitoring Activities to include installation plus annual cost. </w:t>
      </w:r>
      <w:r w:rsidR="006505B8">
        <w:rPr>
          <w:rFonts w:asciiTheme="minorHAnsi" w:hAnsiTheme="minorHAnsi" w:cstheme="minorHAnsi"/>
        </w:rPr>
        <w:t>Brei said f</w:t>
      </w:r>
      <w:r w:rsidR="00AD3307">
        <w:rPr>
          <w:rFonts w:asciiTheme="minorHAnsi" w:hAnsiTheme="minorHAnsi" w:cstheme="minorHAnsi"/>
        </w:rPr>
        <w:t>rom 2025 forward, this gage will be included in annual Water Plan budget.</w:t>
      </w:r>
      <w:r w:rsidR="006B6AD7">
        <w:rPr>
          <w:rFonts w:asciiTheme="minorHAnsi" w:hAnsiTheme="minorHAnsi" w:cstheme="minorHAnsi"/>
        </w:rPr>
        <w:t xml:space="preserve"> Rabbe asked if this was normal a “pay to play” strategy where USGS gets paid to install and maintain these gages? Flyr/Jenniges/S</w:t>
      </w:r>
      <w:r w:rsidR="00ED48F0">
        <w:rPr>
          <w:rFonts w:asciiTheme="minorHAnsi" w:hAnsiTheme="minorHAnsi" w:cstheme="minorHAnsi"/>
        </w:rPr>
        <w:t>c</w:t>
      </w:r>
      <w:r w:rsidR="006B6AD7">
        <w:rPr>
          <w:rFonts w:asciiTheme="minorHAnsi" w:hAnsiTheme="minorHAnsi" w:cstheme="minorHAnsi"/>
        </w:rPr>
        <w:t>hellpeper said their organizations have all paid to have gages installed.</w:t>
      </w:r>
    </w:p>
    <w:p w14:paraId="1A2BBBBC" w14:textId="77777777" w:rsidR="006505B8" w:rsidRDefault="006505B8" w:rsidP="006A6FAC">
      <w:pPr>
        <w:pStyle w:val="NoSpacing"/>
        <w:rPr>
          <w:rFonts w:asciiTheme="minorHAnsi" w:hAnsiTheme="minorHAnsi" w:cstheme="minorHAnsi"/>
        </w:rPr>
      </w:pPr>
    </w:p>
    <w:p w14:paraId="1BB3FA63" w14:textId="04076CD1" w:rsidR="00954877" w:rsidRPr="00D32290" w:rsidRDefault="006C549D" w:rsidP="00954877">
      <w:pPr>
        <w:pStyle w:val="NoSpacing"/>
        <w:rPr>
          <w:rFonts w:asciiTheme="minorHAnsi" w:hAnsiTheme="minorHAnsi" w:cstheme="minorHAnsi"/>
        </w:rPr>
      </w:pPr>
      <w:r w:rsidRPr="006C549D">
        <w:rPr>
          <w:rFonts w:asciiTheme="minorHAnsi" w:hAnsiTheme="minorHAnsi" w:cstheme="minorHAnsi"/>
          <w:i/>
          <w:iCs/>
          <w:color w:val="FF0000"/>
        </w:rPr>
        <w:t>TAC MOTION:</w:t>
      </w:r>
      <w:r w:rsidR="00954877">
        <w:rPr>
          <w:rFonts w:asciiTheme="minorHAnsi" w:hAnsiTheme="minorHAnsi" w:cstheme="minorHAnsi"/>
          <w:i/>
          <w:iCs/>
          <w:color w:val="FF0000"/>
        </w:rPr>
        <w:t xml:space="preserve"> </w:t>
      </w:r>
      <w:r w:rsidR="0065408C">
        <w:rPr>
          <w:rFonts w:asciiTheme="minorHAnsi" w:hAnsiTheme="minorHAnsi" w:cstheme="minorHAnsi"/>
          <w:i/>
          <w:iCs/>
        </w:rPr>
        <w:t>Jenniges</w:t>
      </w:r>
      <w:r w:rsidR="00954877" w:rsidRPr="00DE0FF2">
        <w:rPr>
          <w:rFonts w:asciiTheme="minorHAnsi" w:hAnsiTheme="minorHAnsi" w:cstheme="minorHAnsi"/>
          <w:i/>
          <w:iCs/>
        </w:rPr>
        <w:t xml:space="preserve"> moved, and </w:t>
      </w:r>
      <w:r w:rsidR="0065408C">
        <w:rPr>
          <w:rFonts w:asciiTheme="minorHAnsi" w:hAnsiTheme="minorHAnsi" w:cstheme="minorHAnsi"/>
          <w:i/>
          <w:iCs/>
        </w:rPr>
        <w:t>Walters</w:t>
      </w:r>
      <w:r w:rsidR="00954877" w:rsidRPr="00DE0FF2">
        <w:rPr>
          <w:rFonts w:asciiTheme="minorHAnsi" w:hAnsiTheme="minorHAnsi" w:cstheme="minorHAnsi"/>
          <w:i/>
          <w:iCs/>
        </w:rPr>
        <w:t xml:space="preserve"> seconded </w:t>
      </w:r>
      <w:r w:rsidR="00954877">
        <w:rPr>
          <w:rFonts w:asciiTheme="minorHAnsi" w:hAnsiTheme="minorHAnsi" w:cstheme="minorHAnsi"/>
          <w:i/>
          <w:iCs/>
        </w:rPr>
        <w:t>a motion to recommend a change in the 2024 Water Plan Line Item WPWM-1 Water Monitoring Activities Budget to include the installation and maintenance of a stream gage in the J-2 Return Reach at the Plum Creek Complex</w:t>
      </w:r>
      <w:r w:rsidR="00954877" w:rsidRPr="00DE0FF2">
        <w:rPr>
          <w:rFonts w:asciiTheme="minorHAnsi" w:hAnsiTheme="minorHAnsi" w:cstheme="minorHAnsi"/>
          <w:i/>
          <w:iCs/>
        </w:rPr>
        <w:t xml:space="preserve">. </w:t>
      </w:r>
      <w:r w:rsidR="00954877">
        <w:rPr>
          <w:rFonts w:asciiTheme="minorHAnsi" w:hAnsiTheme="minorHAnsi" w:cstheme="minorHAnsi"/>
          <w:u w:val="single"/>
        </w:rPr>
        <w:t>Motion</w:t>
      </w:r>
      <w:r w:rsidR="00954877" w:rsidRPr="00DE0FF2">
        <w:rPr>
          <w:rFonts w:asciiTheme="minorHAnsi" w:hAnsiTheme="minorHAnsi" w:cstheme="minorHAnsi"/>
          <w:u w:val="single"/>
        </w:rPr>
        <w:t xml:space="preserve"> approved.</w:t>
      </w:r>
    </w:p>
    <w:p w14:paraId="2BF83680" w14:textId="77777777" w:rsidR="006C549D" w:rsidRDefault="006C549D" w:rsidP="006A6FAC">
      <w:pPr>
        <w:pStyle w:val="NoSpacing"/>
        <w:rPr>
          <w:rFonts w:asciiTheme="minorHAnsi" w:hAnsiTheme="minorHAnsi" w:cstheme="minorHAnsi"/>
          <w:i/>
          <w:iCs/>
        </w:rPr>
      </w:pPr>
    </w:p>
    <w:p w14:paraId="14F9251A" w14:textId="2856FB6C" w:rsidR="008F665E" w:rsidRDefault="008F665E" w:rsidP="006A6FAC">
      <w:pPr>
        <w:pStyle w:val="NoSpacing"/>
        <w:rPr>
          <w:rFonts w:asciiTheme="minorHAnsi" w:hAnsiTheme="minorHAnsi" w:cstheme="minorHAnsi"/>
          <w:i/>
          <w:iCs/>
        </w:rPr>
      </w:pPr>
      <w:r w:rsidRPr="008F665E">
        <w:rPr>
          <w:rFonts w:asciiTheme="minorHAnsi" w:hAnsiTheme="minorHAnsi" w:cstheme="minorHAnsi"/>
          <w:i/>
          <w:iCs/>
        </w:rPr>
        <w:t>PASSIVE SEDIMENT AUGMENTATION ALTERNATIVES</w:t>
      </w:r>
    </w:p>
    <w:p w14:paraId="459E60E8" w14:textId="707CC853" w:rsidR="00710D7E" w:rsidRDefault="00617E54" w:rsidP="006C549D">
      <w:pPr>
        <w:pStyle w:val="NoSpacing"/>
        <w:rPr>
          <w:rFonts w:asciiTheme="minorHAnsi" w:hAnsiTheme="minorHAnsi" w:cstheme="minorHAnsi"/>
        </w:rPr>
      </w:pPr>
      <w:r>
        <w:rPr>
          <w:rFonts w:asciiTheme="minorHAnsi" w:hAnsiTheme="minorHAnsi" w:cstheme="minorHAnsi"/>
        </w:rPr>
        <w:t>Casavant</w:t>
      </w:r>
      <w:r w:rsidR="00F22651">
        <w:rPr>
          <w:rFonts w:asciiTheme="minorHAnsi" w:hAnsiTheme="minorHAnsi" w:cstheme="minorHAnsi"/>
        </w:rPr>
        <w:t xml:space="preserve"> </w:t>
      </w:r>
      <w:r w:rsidR="00B66D02">
        <w:rPr>
          <w:rFonts w:asciiTheme="minorHAnsi" w:hAnsiTheme="minorHAnsi" w:cstheme="minorHAnsi"/>
        </w:rPr>
        <w:t xml:space="preserve">reviewed </w:t>
      </w:r>
      <w:r w:rsidR="007430A9">
        <w:rPr>
          <w:rFonts w:asciiTheme="minorHAnsi" w:hAnsiTheme="minorHAnsi" w:cstheme="minorHAnsi"/>
        </w:rPr>
        <w:t>passive augmentation</w:t>
      </w:r>
      <w:r w:rsidR="00B66D02">
        <w:rPr>
          <w:rFonts w:asciiTheme="minorHAnsi" w:hAnsiTheme="minorHAnsi" w:cstheme="minorHAnsi"/>
        </w:rPr>
        <w:t xml:space="preserve"> </w:t>
      </w:r>
      <w:r w:rsidR="007430A9">
        <w:rPr>
          <w:rFonts w:asciiTheme="minorHAnsi" w:hAnsiTheme="minorHAnsi" w:cstheme="minorHAnsi"/>
        </w:rPr>
        <w:t xml:space="preserve">alternatives the </w:t>
      </w:r>
      <w:r w:rsidR="00B66D02">
        <w:rPr>
          <w:rFonts w:asciiTheme="minorHAnsi" w:hAnsiTheme="minorHAnsi" w:cstheme="minorHAnsi"/>
        </w:rPr>
        <w:t xml:space="preserve">TAC looked at in January. She </w:t>
      </w:r>
      <w:r w:rsidR="00991EE1">
        <w:rPr>
          <w:rFonts w:asciiTheme="minorHAnsi" w:hAnsiTheme="minorHAnsi" w:cstheme="minorHAnsi"/>
        </w:rPr>
        <w:t>gave an overview of</w:t>
      </w:r>
      <w:r w:rsidR="00E01E23">
        <w:rPr>
          <w:rFonts w:asciiTheme="minorHAnsi" w:hAnsiTheme="minorHAnsi" w:cstheme="minorHAnsi"/>
        </w:rPr>
        <w:t xml:space="preserve"> </w:t>
      </w:r>
      <w:r w:rsidR="007430A9">
        <w:rPr>
          <w:rFonts w:asciiTheme="minorHAnsi" w:hAnsiTheme="minorHAnsi" w:cstheme="minorHAnsi"/>
        </w:rPr>
        <w:t xml:space="preserve">the </w:t>
      </w:r>
      <w:r w:rsidR="00B66D02">
        <w:rPr>
          <w:rFonts w:asciiTheme="minorHAnsi" w:hAnsiTheme="minorHAnsi" w:cstheme="minorHAnsi"/>
        </w:rPr>
        <w:t xml:space="preserve">timeline options for </w:t>
      </w:r>
      <w:r w:rsidR="007430A9">
        <w:rPr>
          <w:rFonts w:asciiTheme="minorHAnsi" w:hAnsiTheme="minorHAnsi" w:cstheme="minorHAnsi"/>
        </w:rPr>
        <w:t xml:space="preserve">incorporating TAC feedback and </w:t>
      </w:r>
      <w:r w:rsidR="00B66D02">
        <w:rPr>
          <w:rFonts w:asciiTheme="minorHAnsi" w:hAnsiTheme="minorHAnsi" w:cstheme="minorHAnsi"/>
        </w:rPr>
        <w:t>getting the RFP to the GC in June. She presented her</w:t>
      </w:r>
      <w:r w:rsidR="006C549D">
        <w:rPr>
          <w:rFonts w:asciiTheme="minorHAnsi" w:hAnsiTheme="minorHAnsi" w:cstheme="minorHAnsi"/>
        </w:rPr>
        <w:t xml:space="preserve"> </w:t>
      </w:r>
      <w:r w:rsidR="00B66D02">
        <w:rPr>
          <w:rFonts w:asciiTheme="minorHAnsi" w:hAnsiTheme="minorHAnsi" w:cstheme="minorHAnsi"/>
        </w:rPr>
        <w:t xml:space="preserve">updated sand dam </w:t>
      </w:r>
      <w:r w:rsidR="006C549D">
        <w:rPr>
          <w:rFonts w:asciiTheme="minorHAnsi" w:hAnsiTheme="minorHAnsi" w:cstheme="minorHAnsi"/>
        </w:rPr>
        <w:t>feasibility analys</w:t>
      </w:r>
      <w:r w:rsidR="00B66D02">
        <w:rPr>
          <w:rFonts w:asciiTheme="minorHAnsi" w:hAnsiTheme="minorHAnsi" w:cstheme="minorHAnsi"/>
        </w:rPr>
        <w:t xml:space="preserve">es including the original plan for a canal directing water </w:t>
      </w:r>
      <w:r w:rsidR="00AA3C59">
        <w:rPr>
          <w:rFonts w:asciiTheme="minorHAnsi" w:hAnsiTheme="minorHAnsi" w:cstheme="minorHAnsi"/>
        </w:rPr>
        <w:t xml:space="preserve">and sediment </w:t>
      </w:r>
      <w:r w:rsidR="00B66D02">
        <w:rPr>
          <w:rFonts w:asciiTheme="minorHAnsi" w:hAnsiTheme="minorHAnsi" w:cstheme="minorHAnsi"/>
        </w:rPr>
        <w:t>between N and S channel</w:t>
      </w:r>
      <w:r w:rsidR="007430A9">
        <w:rPr>
          <w:rFonts w:asciiTheme="minorHAnsi" w:hAnsiTheme="minorHAnsi" w:cstheme="minorHAnsi"/>
        </w:rPr>
        <w:t>s</w:t>
      </w:r>
      <w:r w:rsidR="00B66D02">
        <w:rPr>
          <w:rFonts w:asciiTheme="minorHAnsi" w:hAnsiTheme="minorHAnsi" w:cstheme="minorHAnsi"/>
        </w:rPr>
        <w:t xml:space="preserve">. </w:t>
      </w:r>
      <w:r w:rsidR="00AA3C59">
        <w:rPr>
          <w:rFonts w:asciiTheme="minorHAnsi" w:hAnsiTheme="minorHAnsi" w:cstheme="minorHAnsi"/>
        </w:rPr>
        <w:t xml:space="preserve">The idea </w:t>
      </w:r>
      <w:r w:rsidR="007430A9">
        <w:rPr>
          <w:rFonts w:asciiTheme="minorHAnsi" w:hAnsiTheme="minorHAnsi" w:cstheme="minorHAnsi"/>
        </w:rPr>
        <w:t xml:space="preserve">for Sand Dam </w:t>
      </w:r>
      <w:r w:rsidR="00D7702E">
        <w:rPr>
          <w:rFonts w:asciiTheme="minorHAnsi" w:hAnsiTheme="minorHAnsi" w:cstheme="minorHAnsi"/>
        </w:rPr>
        <w:t xml:space="preserve">Mod </w:t>
      </w:r>
      <w:r w:rsidR="007430A9">
        <w:rPr>
          <w:rFonts w:asciiTheme="minorHAnsi" w:hAnsiTheme="minorHAnsi" w:cstheme="minorHAnsi"/>
        </w:rPr>
        <w:t>A is</w:t>
      </w:r>
      <w:r w:rsidR="00AA3C59">
        <w:rPr>
          <w:rFonts w:asciiTheme="minorHAnsi" w:hAnsiTheme="minorHAnsi" w:cstheme="minorHAnsi"/>
        </w:rPr>
        <w:t xml:space="preserve"> to convey bedload from the N </w:t>
      </w:r>
      <w:r w:rsidR="00D7702E">
        <w:rPr>
          <w:rFonts w:asciiTheme="minorHAnsi" w:hAnsiTheme="minorHAnsi" w:cstheme="minorHAnsi"/>
        </w:rPr>
        <w:t xml:space="preserve">channel </w:t>
      </w:r>
      <w:r w:rsidR="00AA3C59">
        <w:rPr>
          <w:rFonts w:asciiTheme="minorHAnsi" w:hAnsiTheme="minorHAnsi" w:cstheme="minorHAnsi"/>
        </w:rPr>
        <w:t>to the S channel through a canal</w:t>
      </w:r>
      <w:r w:rsidR="00D7702E">
        <w:rPr>
          <w:rFonts w:asciiTheme="minorHAnsi" w:hAnsiTheme="minorHAnsi" w:cstheme="minorHAnsi"/>
        </w:rPr>
        <w:t xml:space="preserve"> with the N channel serving as the sediment source</w:t>
      </w:r>
      <w:r w:rsidR="00AA3C59">
        <w:rPr>
          <w:rFonts w:asciiTheme="minorHAnsi" w:hAnsiTheme="minorHAnsi" w:cstheme="minorHAnsi"/>
        </w:rPr>
        <w:t xml:space="preserve">. </w:t>
      </w:r>
      <w:r w:rsidR="00B66D02">
        <w:rPr>
          <w:rFonts w:asciiTheme="minorHAnsi" w:hAnsiTheme="minorHAnsi" w:cstheme="minorHAnsi"/>
        </w:rPr>
        <w:t>She also presented</w:t>
      </w:r>
      <w:r w:rsidR="004819AB">
        <w:rPr>
          <w:rFonts w:asciiTheme="minorHAnsi" w:hAnsiTheme="minorHAnsi" w:cstheme="minorHAnsi"/>
        </w:rPr>
        <w:t xml:space="preserve"> </w:t>
      </w:r>
      <w:r w:rsidR="00B66D02">
        <w:rPr>
          <w:rFonts w:asciiTheme="minorHAnsi" w:hAnsiTheme="minorHAnsi" w:cstheme="minorHAnsi"/>
        </w:rPr>
        <w:t xml:space="preserve">an option for modification of the Sand Dam </w:t>
      </w:r>
      <w:r w:rsidR="00D7702E">
        <w:rPr>
          <w:rFonts w:asciiTheme="minorHAnsi" w:hAnsiTheme="minorHAnsi" w:cstheme="minorHAnsi"/>
        </w:rPr>
        <w:t xml:space="preserve">idea </w:t>
      </w:r>
      <w:r w:rsidR="00B66D02">
        <w:rPr>
          <w:rFonts w:asciiTheme="minorHAnsi" w:hAnsiTheme="minorHAnsi" w:cstheme="minorHAnsi"/>
        </w:rPr>
        <w:t xml:space="preserve">as suggested during the Reporting session. This idea </w:t>
      </w:r>
      <w:r w:rsidR="00D7702E">
        <w:rPr>
          <w:rFonts w:asciiTheme="minorHAnsi" w:hAnsiTheme="minorHAnsi" w:cstheme="minorHAnsi"/>
        </w:rPr>
        <w:t>for Sand Dam Mod B is</w:t>
      </w:r>
      <w:r w:rsidR="00B66D02">
        <w:rPr>
          <w:rFonts w:asciiTheme="minorHAnsi" w:hAnsiTheme="minorHAnsi" w:cstheme="minorHAnsi"/>
        </w:rPr>
        <w:t xml:space="preserve"> to use the </w:t>
      </w:r>
      <w:r w:rsidR="00D7702E">
        <w:rPr>
          <w:rFonts w:asciiTheme="minorHAnsi" w:hAnsiTheme="minorHAnsi" w:cstheme="minorHAnsi"/>
        </w:rPr>
        <w:t xml:space="preserve">sediment below the sand dam between the </w:t>
      </w:r>
      <w:r w:rsidR="00B66D02">
        <w:rPr>
          <w:rFonts w:asciiTheme="minorHAnsi" w:hAnsiTheme="minorHAnsi" w:cstheme="minorHAnsi"/>
        </w:rPr>
        <w:t xml:space="preserve">N </w:t>
      </w:r>
      <w:r w:rsidR="00D7702E">
        <w:rPr>
          <w:rFonts w:asciiTheme="minorHAnsi" w:hAnsiTheme="minorHAnsi" w:cstheme="minorHAnsi"/>
        </w:rPr>
        <w:t>and</w:t>
      </w:r>
      <w:r w:rsidR="00B66D02">
        <w:rPr>
          <w:rFonts w:asciiTheme="minorHAnsi" w:hAnsiTheme="minorHAnsi" w:cstheme="minorHAnsi"/>
        </w:rPr>
        <w:t xml:space="preserve"> S channel as a sediment source</w:t>
      </w:r>
      <w:r w:rsidR="00AA3C59">
        <w:rPr>
          <w:rFonts w:asciiTheme="minorHAnsi" w:hAnsiTheme="minorHAnsi" w:cstheme="minorHAnsi"/>
        </w:rPr>
        <w:t xml:space="preserve"> rather than the N channel</w:t>
      </w:r>
      <w:r w:rsidR="00D7702E">
        <w:rPr>
          <w:rFonts w:asciiTheme="minorHAnsi" w:hAnsiTheme="minorHAnsi" w:cstheme="minorHAnsi"/>
        </w:rPr>
        <w:t xml:space="preserve"> as a source</w:t>
      </w:r>
      <w:r w:rsidR="00B66D02">
        <w:rPr>
          <w:rFonts w:asciiTheme="minorHAnsi" w:hAnsiTheme="minorHAnsi" w:cstheme="minorHAnsi"/>
        </w:rPr>
        <w:t xml:space="preserve">. </w:t>
      </w:r>
      <w:r w:rsidR="00D7702E">
        <w:rPr>
          <w:rFonts w:asciiTheme="minorHAnsi" w:hAnsiTheme="minorHAnsi" w:cstheme="minorHAnsi"/>
        </w:rPr>
        <w:t xml:space="preserve">Use N channel flow to mobilize sediment in this area. </w:t>
      </w:r>
      <w:r w:rsidR="00CE1B90">
        <w:rPr>
          <w:rFonts w:asciiTheme="minorHAnsi" w:hAnsiTheme="minorHAnsi" w:cstheme="minorHAnsi"/>
        </w:rPr>
        <w:t xml:space="preserve">Other options include a pilot channel on Jeffries Island to move sediment from N </w:t>
      </w:r>
      <w:r w:rsidR="00CE1B90">
        <w:rPr>
          <w:rFonts w:asciiTheme="minorHAnsi" w:hAnsiTheme="minorHAnsi" w:cstheme="minorHAnsi"/>
        </w:rPr>
        <w:lastRenderedPageBreak/>
        <w:t xml:space="preserve">channel to S channel. Feasibility, cost, </w:t>
      </w:r>
      <w:r w:rsidR="00D7702E">
        <w:rPr>
          <w:rFonts w:asciiTheme="minorHAnsi" w:hAnsiTheme="minorHAnsi" w:cstheme="minorHAnsi"/>
        </w:rPr>
        <w:t xml:space="preserve">and </w:t>
      </w:r>
      <w:r w:rsidR="00CE1B90">
        <w:rPr>
          <w:rFonts w:asciiTheme="minorHAnsi" w:hAnsiTheme="minorHAnsi" w:cstheme="minorHAnsi"/>
        </w:rPr>
        <w:t xml:space="preserve">risk of these and other options are all things the RFP asks </w:t>
      </w:r>
      <w:r w:rsidR="00D7702E">
        <w:rPr>
          <w:rFonts w:asciiTheme="minorHAnsi" w:hAnsiTheme="minorHAnsi" w:cstheme="minorHAnsi"/>
        </w:rPr>
        <w:t xml:space="preserve">the contractor </w:t>
      </w:r>
      <w:r w:rsidR="00CE1B90">
        <w:rPr>
          <w:rFonts w:asciiTheme="minorHAnsi" w:hAnsiTheme="minorHAnsi" w:cstheme="minorHAnsi"/>
        </w:rPr>
        <w:t>to address.</w:t>
      </w:r>
    </w:p>
    <w:p w14:paraId="7A367B60" w14:textId="77777777" w:rsidR="00D7702E" w:rsidRDefault="00D7702E" w:rsidP="004C6436">
      <w:pPr>
        <w:pStyle w:val="NoSpacing"/>
        <w:rPr>
          <w:rFonts w:asciiTheme="minorHAnsi" w:hAnsiTheme="minorHAnsi" w:cstheme="minorHAnsi"/>
        </w:rPr>
      </w:pPr>
    </w:p>
    <w:p w14:paraId="672AEB56" w14:textId="66A0613A" w:rsidR="00630876" w:rsidRDefault="00CE1B90" w:rsidP="006A6FAC">
      <w:pPr>
        <w:pStyle w:val="NoSpacing"/>
        <w:rPr>
          <w:rFonts w:asciiTheme="minorHAnsi" w:hAnsiTheme="minorHAnsi" w:cstheme="minorHAnsi"/>
        </w:rPr>
      </w:pPr>
      <w:r>
        <w:rPr>
          <w:rFonts w:asciiTheme="minorHAnsi" w:hAnsiTheme="minorHAnsi" w:cstheme="minorHAnsi"/>
        </w:rPr>
        <w:t xml:space="preserve">Scheel asked what flow was modeled. Casavant said 2500 </w:t>
      </w:r>
      <w:proofErr w:type="spellStart"/>
      <w:r>
        <w:rPr>
          <w:rFonts w:asciiTheme="minorHAnsi" w:hAnsiTheme="minorHAnsi" w:cstheme="minorHAnsi"/>
        </w:rPr>
        <w:t>cfs</w:t>
      </w:r>
      <w:proofErr w:type="spellEnd"/>
      <w:r>
        <w:rPr>
          <w:rFonts w:asciiTheme="minorHAnsi" w:hAnsiTheme="minorHAnsi" w:cstheme="minorHAnsi"/>
        </w:rPr>
        <w:t>. Schellpeper asked why</w:t>
      </w:r>
      <w:r w:rsidR="00D7702E">
        <w:rPr>
          <w:rFonts w:asciiTheme="minorHAnsi" w:hAnsiTheme="minorHAnsi" w:cstheme="minorHAnsi"/>
        </w:rPr>
        <w:t xml:space="preserve"> model 2500 </w:t>
      </w:r>
      <w:proofErr w:type="spellStart"/>
      <w:r w:rsidR="00D7702E">
        <w:rPr>
          <w:rFonts w:asciiTheme="minorHAnsi" w:hAnsiTheme="minorHAnsi" w:cstheme="minorHAnsi"/>
        </w:rPr>
        <w:t>cfs</w:t>
      </w:r>
      <w:proofErr w:type="spellEnd"/>
      <w:r w:rsidR="00D7702E">
        <w:rPr>
          <w:rFonts w:asciiTheme="minorHAnsi" w:hAnsiTheme="minorHAnsi" w:cstheme="minorHAnsi"/>
        </w:rPr>
        <w:t xml:space="preserve"> if you expect to</w:t>
      </w:r>
      <w:r>
        <w:rPr>
          <w:rFonts w:asciiTheme="minorHAnsi" w:hAnsiTheme="minorHAnsi" w:cstheme="minorHAnsi"/>
        </w:rPr>
        <w:t xml:space="preserve"> operate only under high flow events</w:t>
      </w:r>
      <w:r w:rsidR="00D7702E">
        <w:rPr>
          <w:rFonts w:asciiTheme="minorHAnsi" w:hAnsiTheme="minorHAnsi" w:cstheme="minorHAnsi"/>
        </w:rPr>
        <w:t>?</w:t>
      </w:r>
      <w:r>
        <w:rPr>
          <w:rFonts w:asciiTheme="minorHAnsi" w:hAnsiTheme="minorHAnsi" w:cstheme="minorHAnsi"/>
        </w:rPr>
        <w:t xml:space="preserve"> Casavant said </w:t>
      </w:r>
      <w:r w:rsidR="00D7702E">
        <w:rPr>
          <w:rFonts w:asciiTheme="minorHAnsi" w:hAnsiTheme="minorHAnsi" w:cstheme="minorHAnsi"/>
        </w:rPr>
        <w:t>she does</w:t>
      </w:r>
      <w:r>
        <w:rPr>
          <w:rFonts w:asciiTheme="minorHAnsi" w:hAnsiTheme="minorHAnsi" w:cstheme="minorHAnsi"/>
        </w:rPr>
        <w:t xml:space="preserve"> not have a good high flow, flood model. </w:t>
      </w:r>
      <w:r w:rsidR="00D7702E">
        <w:rPr>
          <w:rFonts w:asciiTheme="minorHAnsi" w:hAnsiTheme="minorHAnsi" w:cstheme="minorHAnsi"/>
        </w:rPr>
        <w:t>She u</w:t>
      </w:r>
      <w:r>
        <w:rPr>
          <w:rFonts w:asciiTheme="minorHAnsi" w:hAnsiTheme="minorHAnsi" w:cstheme="minorHAnsi"/>
        </w:rPr>
        <w:t>sed the model already developed. Altenhofen asked if sand dam options included hard fixed structures</w:t>
      </w:r>
      <w:r w:rsidR="00D7702E">
        <w:rPr>
          <w:rFonts w:asciiTheme="minorHAnsi" w:hAnsiTheme="minorHAnsi" w:cstheme="minorHAnsi"/>
        </w:rPr>
        <w:t>?</w:t>
      </w:r>
      <w:r>
        <w:rPr>
          <w:rFonts w:asciiTheme="minorHAnsi" w:hAnsiTheme="minorHAnsi" w:cstheme="minorHAnsi"/>
        </w:rPr>
        <w:t xml:space="preserve"> </w:t>
      </w:r>
      <w:r w:rsidR="006B6AD7">
        <w:rPr>
          <w:rFonts w:asciiTheme="minorHAnsi" w:hAnsiTheme="minorHAnsi" w:cstheme="minorHAnsi"/>
        </w:rPr>
        <w:t>Casavant</w:t>
      </w:r>
      <w:r w:rsidR="00D7702E">
        <w:rPr>
          <w:rFonts w:asciiTheme="minorHAnsi" w:hAnsiTheme="minorHAnsi" w:cstheme="minorHAnsi"/>
        </w:rPr>
        <w:t xml:space="preserve"> said yes</w:t>
      </w:r>
      <w:r>
        <w:rPr>
          <w:rFonts w:asciiTheme="minorHAnsi" w:hAnsiTheme="minorHAnsi" w:cstheme="minorHAnsi"/>
        </w:rPr>
        <w:t>. Scheel asked what exists in this area currently</w:t>
      </w:r>
      <w:r w:rsidR="00D7702E">
        <w:rPr>
          <w:rFonts w:asciiTheme="minorHAnsi" w:hAnsiTheme="minorHAnsi" w:cstheme="minorHAnsi"/>
        </w:rPr>
        <w:t>?</w:t>
      </w:r>
      <w:r>
        <w:rPr>
          <w:rFonts w:asciiTheme="minorHAnsi" w:hAnsiTheme="minorHAnsi" w:cstheme="minorHAnsi"/>
        </w:rPr>
        <w:t xml:space="preserve"> Zorn said </w:t>
      </w:r>
      <w:r w:rsidR="00D7702E">
        <w:rPr>
          <w:rFonts w:asciiTheme="minorHAnsi" w:hAnsiTheme="minorHAnsi" w:cstheme="minorHAnsi"/>
        </w:rPr>
        <w:t xml:space="preserve">this is </w:t>
      </w:r>
      <w:r>
        <w:rPr>
          <w:rFonts w:asciiTheme="minorHAnsi" w:hAnsiTheme="minorHAnsi" w:cstheme="minorHAnsi"/>
        </w:rPr>
        <w:t xml:space="preserve">all Central property. </w:t>
      </w:r>
      <w:r w:rsidR="00D7702E">
        <w:rPr>
          <w:rFonts w:asciiTheme="minorHAnsi" w:hAnsiTheme="minorHAnsi" w:cstheme="minorHAnsi"/>
        </w:rPr>
        <w:t>It is o</w:t>
      </w:r>
      <w:r>
        <w:rPr>
          <w:rFonts w:asciiTheme="minorHAnsi" w:hAnsiTheme="minorHAnsi" w:cstheme="minorHAnsi"/>
        </w:rPr>
        <w:t>wned and operated as wildlife habitat</w:t>
      </w:r>
      <w:r w:rsidR="003B6420">
        <w:rPr>
          <w:rFonts w:asciiTheme="minorHAnsi" w:hAnsiTheme="minorHAnsi" w:cstheme="minorHAnsi"/>
        </w:rPr>
        <w:t xml:space="preserve"> under FERC license</w:t>
      </w:r>
      <w:r>
        <w:rPr>
          <w:rFonts w:asciiTheme="minorHAnsi" w:hAnsiTheme="minorHAnsi" w:cstheme="minorHAnsi"/>
        </w:rPr>
        <w:t xml:space="preserve">. </w:t>
      </w:r>
      <w:r w:rsidR="00D7702E">
        <w:rPr>
          <w:rFonts w:asciiTheme="minorHAnsi" w:hAnsiTheme="minorHAnsi" w:cstheme="minorHAnsi"/>
        </w:rPr>
        <w:t>They operate g</w:t>
      </w:r>
      <w:r>
        <w:rPr>
          <w:rFonts w:asciiTheme="minorHAnsi" w:hAnsiTheme="minorHAnsi" w:cstheme="minorHAnsi"/>
        </w:rPr>
        <w:t>razing and recreational leases</w:t>
      </w:r>
      <w:r w:rsidR="00D7702E">
        <w:rPr>
          <w:rFonts w:asciiTheme="minorHAnsi" w:hAnsiTheme="minorHAnsi" w:cstheme="minorHAnsi"/>
        </w:rPr>
        <w:t xml:space="preserve"> here</w:t>
      </w:r>
      <w:r>
        <w:rPr>
          <w:rFonts w:asciiTheme="minorHAnsi" w:hAnsiTheme="minorHAnsi" w:cstheme="minorHAnsi"/>
        </w:rPr>
        <w:t xml:space="preserve">. </w:t>
      </w:r>
      <w:r w:rsidR="003B6420">
        <w:rPr>
          <w:rFonts w:asciiTheme="minorHAnsi" w:hAnsiTheme="minorHAnsi" w:cstheme="minorHAnsi"/>
        </w:rPr>
        <w:t xml:space="preserve">Mosier noted RFP asked for consultant to consider up to </w:t>
      </w:r>
      <w:r w:rsidR="00D7702E">
        <w:rPr>
          <w:rFonts w:asciiTheme="minorHAnsi" w:hAnsiTheme="minorHAnsi" w:cstheme="minorHAnsi"/>
        </w:rPr>
        <w:t>two</w:t>
      </w:r>
      <w:r w:rsidR="003B6420">
        <w:rPr>
          <w:rFonts w:asciiTheme="minorHAnsi" w:hAnsiTheme="minorHAnsi" w:cstheme="minorHAnsi"/>
        </w:rPr>
        <w:t xml:space="preserve"> additional options, </w:t>
      </w:r>
      <w:r w:rsidR="00D7702E">
        <w:rPr>
          <w:rFonts w:asciiTheme="minorHAnsi" w:hAnsiTheme="minorHAnsi" w:cstheme="minorHAnsi"/>
        </w:rPr>
        <w:t xml:space="preserve">and asked </w:t>
      </w:r>
      <w:r w:rsidR="003B6420">
        <w:rPr>
          <w:rFonts w:asciiTheme="minorHAnsi" w:hAnsiTheme="minorHAnsi" w:cstheme="minorHAnsi"/>
        </w:rPr>
        <w:t xml:space="preserve">why? Brei said it is a cost constraint. Rabbe said </w:t>
      </w:r>
      <w:r w:rsidR="00D7702E">
        <w:rPr>
          <w:rFonts w:asciiTheme="minorHAnsi" w:hAnsiTheme="minorHAnsi" w:cstheme="minorHAnsi"/>
        </w:rPr>
        <w:t>two of the four</w:t>
      </w:r>
      <w:r w:rsidR="003B6420">
        <w:rPr>
          <w:rFonts w:asciiTheme="minorHAnsi" w:hAnsiTheme="minorHAnsi" w:cstheme="minorHAnsi"/>
        </w:rPr>
        <w:t xml:space="preserve"> options </w:t>
      </w:r>
      <w:r w:rsidR="00D7702E">
        <w:rPr>
          <w:rFonts w:asciiTheme="minorHAnsi" w:hAnsiTheme="minorHAnsi" w:cstheme="minorHAnsi"/>
        </w:rPr>
        <w:t xml:space="preserve">to investigate </w:t>
      </w:r>
      <w:r w:rsidR="003B6420">
        <w:rPr>
          <w:rFonts w:asciiTheme="minorHAnsi" w:hAnsiTheme="minorHAnsi" w:cstheme="minorHAnsi"/>
        </w:rPr>
        <w:t>are alternatives of the same concept</w:t>
      </w:r>
      <w:r w:rsidR="00D7702E">
        <w:rPr>
          <w:rFonts w:asciiTheme="minorHAnsi" w:hAnsiTheme="minorHAnsi" w:cstheme="minorHAnsi"/>
        </w:rPr>
        <w:t xml:space="preserve">, and asked </w:t>
      </w:r>
      <w:r w:rsidR="003B6420">
        <w:rPr>
          <w:rFonts w:asciiTheme="minorHAnsi" w:hAnsiTheme="minorHAnsi" w:cstheme="minorHAnsi"/>
        </w:rPr>
        <w:t xml:space="preserve">aren’t we limiting ourselves? </w:t>
      </w:r>
      <w:r w:rsidR="00A95FE9">
        <w:rPr>
          <w:rFonts w:asciiTheme="minorHAnsi" w:hAnsiTheme="minorHAnsi" w:cstheme="minorHAnsi"/>
        </w:rPr>
        <w:t>Walters</w:t>
      </w:r>
      <w:r w:rsidR="003B6420">
        <w:rPr>
          <w:rFonts w:asciiTheme="minorHAnsi" w:hAnsiTheme="minorHAnsi" w:cstheme="minorHAnsi"/>
        </w:rPr>
        <w:t xml:space="preserve"> said he thought </w:t>
      </w:r>
      <w:r w:rsidR="00D7702E">
        <w:rPr>
          <w:rFonts w:asciiTheme="minorHAnsi" w:hAnsiTheme="minorHAnsi" w:cstheme="minorHAnsi"/>
        </w:rPr>
        <w:t xml:space="preserve">Sand Dam </w:t>
      </w:r>
      <w:r w:rsidR="003B6420">
        <w:rPr>
          <w:rFonts w:asciiTheme="minorHAnsi" w:hAnsiTheme="minorHAnsi" w:cstheme="minorHAnsi"/>
        </w:rPr>
        <w:t>Option A</w:t>
      </w:r>
      <w:r w:rsidR="00D7702E">
        <w:rPr>
          <w:rFonts w:asciiTheme="minorHAnsi" w:hAnsiTheme="minorHAnsi" w:cstheme="minorHAnsi"/>
        </w:rPr>
        <w:t xml:space="preserve">, the Rob </w:t>
      </w:r>
      <w:r w:rsidR="003B6420">
        <w:rPr>
          <w:rFonts w:asciiTheme="minorHAnsi" w:hAnsiTheme="minorHAnsi" w:cstheme="minorHAnsi"/>
        </w:rPr>
        <w:t xml:space="preserve">Peter to </w:t>
      </w:r>
      <w:r w:rsidR="00D7702E">
        <w:rPr>
          <w:rFonts w:asciiTheme="minorHAnsi" w:hAnsiTheme="minorHAnsi" w:cstheme="minorHAnsi"/>
        </w:rPr>
        <w:t xml:space="preserve">pay </w:t>
      </w:r>
      <w:r w:rsidR="003B6420">
        <w:rPr>
          <w:rFonts w:asciiTheme="minorHAnsi" w:hAnsiTheme="minorHAnsi" w:cstheme="minorHAnsi"/>
        </w:rPr>
        <w:t xml:space="preserve">Paul </w:t>
      </w:r>
      <w:r w:rsidR="00D7702E">
        <w:rPr>
          <w:rFonts w:asciiTheme="minorHAnsi" w:hAnsiTheme="minorHAnsi" w:cstheme="minorHAnsi"/>
        </w:rPr>
        <w:t xml:space="preserve">scenario </w:t>
      </w:r>
      <w:r w:rsidR="003B6420">
        <w:rPr>
          <w:rFonts w:asciiTheme="minorHAnsi" w:hAnsiTheme="minorHAnsi" w:cstheme="minorHAnsi"/>
        </w:rPr>
        <w:t xml:space="preserve">had been eliminated – ISAC didn’t like it. Farnsworth said </w:t>
      </w:r>
      <w:r w:rsidR="00D7702E">
        <w:rPr>
          <w:rFonts w:asciiTheme="minorHAnsi" w:hAnsiTheme="minorHAnsi" w:cstheme="minorHAnsi"/>
        </w:rPr>
        <w:t>he sees it as</w:t>
      </w:r>
      <w:r w:rsidR="003B6420">
        <w:rPr>
          <w:rFonts w:asciiTheme="minorHAnsi" w:hAnsiTheme="minorHAnsi" w:cstheme="minorHAnsi"/>
        </w:rPr>
        <w:t xml:space="preserve"> the only long-term, permanent option. Option B gives you 13 years of sediment max for </w:t>
      </w:r>
      <w:r w:rsidR="00D7702E">
        <w:rPr>
          <w:rFonts w:asciiTheme="minorHAnsi" w:hAnsiTheme="minorHAnsi" w:cstheme="minorHAnsi"/>
        </w:rPr>
        <w:t xml:space="preserve">a </w:t>
      </w:r>
      <w:r w:rsidR="003B6420">
        <w:rPr>
          <w:rFonts w:asciiTheme="minorHAnsi" w:hAnsiTheme="minorHAnsi" w:cstheme="minorHAnsi"/>
        </w:rPr>
        <w:t xml:space="preserve">high cost. Scheel said maybe wouldn’t operate every year, will depend on flow to transport it. </w:t>
      </w:r>
      <w:r w:rsidR="00D7702E">
        <w:rPr>
          <w:rFonts w:asciiTheme="minorHAnsi" w:hAnsiTheme="minorHAnsi" w:cstheme="minorHAnsi"/>
        </w:rPr>
        <w:t xml:space="preserve">Casavant said </w:t>
      </w:r>
      <w:r w:rsidR="004C6436">
        <w:rPr>
          <w:rFonts w:asciiTheme="minorHAnsi" w:hAnsiTheme="minorHAnsi" w:cstheme="minorHAnsi"/>
        </w:rPr>
        <w:t xml:space="preserve">Option A breaks even according to </w:t>
      </w:r>
      <w:r w:rsidR="00D7702E">
        <w:rPr>
          <w:rFonts w:asciiTheme="minorHAnsi" w:hAnsiTheme="minorHAnsi" w:cstheme="minorHAnsi"/>
        </w:rPr>
        <w:t xml:space="preserve">sediment transport capacity </w:t>
      </w:r>
      <w:r w:rsidR="004C6436">
        <w:rPr>
          <w:rFonts w:asciiTheme="minorHAnsi" w:hAnsiTheme="minorHAnsi" w:cstheme="minorHAnsi"/>
        </w:rPr>
        <w:t>modeling. N channel loses some</w:t>
      </w:r>
      <w:r w:rsidR="00D7702E">
        <w:rPr>
          <w:rFonts w:asciiTheme="minorHAnsi" w:hAnsiTheme="minorHAnsi" w:cstheme="minorHAnsi"/>
        </w:rPr>
        <w:t xml:space="preserve"> transport capacity</w:t>
      </w:r>
      <w:r w:rsidR="004C6436">
        <w:rPr>
          <w:rFonts w:asciiTheme="minorHAnsi" w:hAnsiTheme="minorHAnsi" w:cstheme="minorHAnsi"/>
        </w:rPr>
        <w:t xml:space="preserve">, </w:t>
      </w:r>
      <w:proofErr w:type="gramStart"/>
      <w:r w:rsidR="00D7702E">
        <w:rPr>
          <w:rFonts w:asciiTheme="minorHAnsi" w:hAnsiTheme="minorHAnsi" w:cstheme="minorHAnsi"/>
        </w:rPr>
        <w:t>as</w:t>
      </w:r>
      <w:proofErr w:type="gramEnd"/>
      <w:r w:rsidR="00D7702E">
        <w:rPr>
          <w:rFonts w:asciiTheme="minorHAnsi" w:hAnsiTheme="minorHAnsi" w:cstheme="minorHAnsi"/>
        </w:rPr>
        <w:t xml:space="preserve"> </w:t>
      </w:r>
      <w:r w:rsidR="004C6436">
        <w:rPr>
          <w:rFonts w:asciiTheme="minorHAnsi" w:hAnsiTheme="minorHAnsi" w:cstheme="minorHAnsi"/>
        </w:rPr>
        <w:t xml:space="preserve">S channel gains some transport capacity. </w:t>
      </w:r>
      <w:r w:rsidR="003B6420">
        <w:rPr>
          <w:rFonts w:asciiTheme="minorHAnsi" w:hAnsiTheme="minorHAnsi" w:cstheme="minorHAnsi"/>
        </w:rPr>
        <w:t xml:space="preserve">Option B also loses transport capacity </w:t>
      </w:r>
      <w:proofErr w:type="gramStart"/>
      <w:r w:rsidR="003B6420">
        <w:rPr>
          <w:rFonts w:asciiTheme="minorHAnsi" w:hAnsiTheme="minorHAnsi" w:cstheme="minorHAnsi"/>
        </w:rPr>
        <w:t>in</w:t>
      </w:r>
      <w:proofErr w:type="gramEnd"/>
      <w:r w:rsidR="003B6420">
        <w:rPr>
          <w:rFonts w:asciiTheme="minorHAnsi" w:hAnsiTheme="minorHAnsi" w:cstheme="minorHAnsi"/>
        </w:rPr>
        <w:t xml:space="preserve"> N channel because will divert its flow. </w:t>
      </w:r>
      <w:proofErr w:type="gramStart"/>
      <w:r w:rsidR="004C6436">
        <w:rPr>
          <w:rFonts w:asciiTheme="minorHAnsi" w:hAnsiTheme="minorHAnsi" w:cstheme="minorHAnsi"/>
        </w:rPr>
        <w:t>But,</w:t>
      </w:r>
      <w:proofErr w:type="gramEnd"/>
      <w:r w:rsidR="004C6436">
        <w:rPr>
          <w:rFonts w:asciiTheme="minorHAnsi" w:hAnsiTheme="minorHAnsi" w:cstheme="minorHAnsi"/>
        </w:rPr>
        <w:t xml:space="preserve"> </w:t>
      </w:r>
      <w:r w:rsidR="003B6420">
        <w:rPr>
          <w:rFonts w:asciiTheme="minorHAnsi" w:hAnsiTheme="minorHAnsi" w:cstheme="minorHAnsi"/>
        </w:rPr>
        <w:t>Option B may have a net gain because adds a source of sediment</w:t>
      </w:r>
      <w:r w:rsidR="004C6436">
        <w:rPr>
          <w:rFonts w:asciiTheme="minorHAnsi" w:hAnsiTheme="minorHAnsi" w:cstheme="minorHAnsi"/>
        </w:rPr>
        <w:t xml:space="preserve"> from erosion</w:t>
      </w:r>
      <w:r w:rsidR="003B6420">
        <w:rPr>
          <w:rFonts w:asciiTheme="minorHAnsi" w:hAnsiTheme="minorHAnsi" w:cstheme="minorHAnsi"/>
        </w:rPr>
        <w:t>.</w:t>
      </w:r>
      <w:r w:rsidR="00D7702E">
        <w:rPr>
          <w:rFonts w:asciiTheme="minorHAnsi" w:hAnsiTheme="minorHAnsi" w:cstheme="minorHAnsi"/>
        </w:rPr>
        <w:t xml:space="preserve"> </w:t>
      </w:r>
      <w:r w:rsidR="004C6436">
        <w:rPr>
          <w:rFonts w:asciiTheme="minorHAnsi" w:hAnsiTheme="minorHAnsi" w:cstheme="minorHAnsi"/>
        </w:rPr>
        <w:t xml:space="preserve">Urie asked for clarification. He expressed concerns about unknowns and risk. </w:t>
      </w:r>
      <w:r w:rsidR="00D7702E">
        <w:rPr>
          <w:rFonts w:asciiTheme="minorHAnsi" w:hAnsiTheme="minorHAnsi" w:cstheme="minorHAnsi"/>
        </w:rPr>
        <w:t>He asked h</w:t>
      </w:r>
      <w:r w:rsidR="00051C57">
        <w:rPr>
          <w:rFonts w:asciiTheme="minorHAnsi" w:hAnsiTheme="minorHAnsi" w:cstheme="minorHAnsi"/>
        </w:rPr>
        <w:t xml:space="preserve">ow we get the benefits of sediment inflow into the S channel without negative impacts to the N channel. Jenniges said there are risks of N channel abandonment. Brei said a good sediment modeler should be able to get information on </w:t>
      </w:r>
      <w:r w:rsidR="00C75F27">
        <w:rPr>
          <w:rFonts w:asciiTheme="minorHAnsi" w:hAnsiTheme="minorHAnsi" w:cstheme="minorHAnsi"/>
        </w:rPr>
        <w:t xml:space="preserve">under what conditions, and </w:t>
      </w:r>
      <w:r w:rsidR="00051C57">
        <w:rPr>
          <w:rFonts w:asciiTheme="minorHAnsi" w:hAnsiTheme="minorHAnsi" w:cstheme="minorHAnsi"/>
        </w:rPr>
        <w:t xml:space="preserve">how long it would take for </w:t>
      </w:r>
      <w:r w:rsidR="00C75F27">
        <w:rPr>
          <w:rFonts w:asciiTheme="minorHAnsi" w:hAnsiTheme="minorHAnsi" w:cstheme="minorHAnsi"/>
        </w:rPr>
        <w:t xml:space="preserve">N </w:t>
      </w:r>
      <w:r w:rsidR="00051C57">
        <w:rPr>
          <w:rFonts w:asciiTheme="minorHAnsi" w:hAnsiTheme="minorHAnsi" w:cstheme="minorHAnsi"/>
        </w:rPr>
        <w:t>channel abandonment.</w:t>
      </w:r>
      <w:r w:rsidR="00C75F27">
        <w:rPr>
          <w:rFonts w:asciiTheme="minorHAnsi" w:hAnsiTheme="minorHAnsi" w:cstheme="minorHAnsi"/>
        </w:rPr>
        <w:t xml:space="preserve"> </w:t>
      </w:r>
      <w:r w:rsidR="00051C57">
        <w:rPr>
          <w:rFonts w:asciiTheme="minorHAnsi" w:hAnsiTheme="minorHAnsi" w:cstheme="minorHAnsi"/>
        </w:rPr>
        <w:t>Jenniges said that one of the reasons we cannot detect our sed</w:t>
      </w:r>
      <w:r w:rsidR="00C75F27">
        <w:rPr>
          <w:rFonts w:asciiTheme="minorHAnsi" w:hAnsiTheme="minorHAnsi" w:cstheme="minorHAnsi"/>
        </w:rPr>
        <w:t>iment</w:t>
      </w:r>
      <w:r w:rsidR="00051C57">
        <w:rPr>
          <w:rFonts w:asciiTheme="minorHAnsi" w:hAnsiTheme="minorHAnsi" w:cstheme="minorHAnsi"/>
        </w:rPr>
        <w:t xml:space="preserve"> aug</w:t>
      </w:r>
      <w:r w:rsidR="00C75F27">
        <w:rPr>
          <w:rFonts w:asciiTheme="minorHAnsi" w:hAnsiTheme="minorHAnsi" w:cstheme="minorHAnsi"/>
        </w:rPr>
        <w:t>mentation</w:t>
      </w:r>
      <w:r w:rsidR="00051C57">
        <w:rPr>
          <w:rFonts w:asciiTheme="minorHAnsi" w:hAnsiTheme="minorHAnsi" w:cstheme="minorHAnsi"/>
        </w:rPr>
        <w:t xml:space="preserve"> actions at </w:t>
      </w:r>
      <w:r w:rsidR="00C75F27">
        <w:rPr>
          <w:rFonts w:asciiTheme="minorHAnsi" w:hAnsiTheme="minorHAnsi" w:cstheme="minorHAnsi"/>
        </w:rPr>
        <w:t>O</w:t>
      </w:r>
      <w:r w:rsidR="00051C57">
        <w:rPr>
          <w:rFonts w:asciiTheme="minorHAnsi" w:hAnsiTheme="minorHAnsi" w:cstheme="minorHAnsi"/>
        </w:rPr>
        <w:t xml:space="preserve">verton is because of the large amount of sediment transported by the N channel. </w:t>
      </w:r>
      <w:r w:rsidR="00C75F27">
        <w:rPr>
          <w:rFonts w:asciiTheme="minorHAnsi" w:hAnsiTheme="minorHAnsi" w:cstheme="minorHAnsi"/>
        </w:rPr>
        <w:t xml:space="preserve">He asked </w:t>
      </w:r>
      <w:r w:rsidR="00F15323">
        <w:rPr>
          <w:rFonts w:asciiTheme="minorHAnsi" w:hAnsiTheme="minorHAnsi" w:cstheme="minorHAnsi"/>
        </w:rPr>
        <w:t>whether these proposed efforts t</w:t>
      </w:r>
      <w:r w:rsidR="00051C57">
        <w:rPr>
          <w:rFonts w:asciiTheme="minorHAnsi" w:hAnsiTheme="minorHAnsi" w:cstheme="minorHAnsi"/>
        </w:rPr>
        <w:t xml:space="preserve">o inject sediment into the S channel </w:t>
      </w:r>
      <w:r w:rsidR="00F15323">
        <w:rPr>
          <w:rFonts w:asciiTheme="minorHAnsi" w:hAnsiTheme="minorHAnsi" w:cstheme="minorHAnsi"/>
        </w:rPr>
        <w:t xml:space="preserve">were likely to </w:t>
      </w:r>
      <w:r w:rsidR="00051C57">
        <w:rPr>
          <w:rFonts w:asciiTheme="minorHAnsi" w:hAnsiTheme="minorHAnsi" w:cstheme="minorHAnsi"/>
        </w:rPr>
        <w:t>be detectable or make any difference</w:t>
      </w:r>
      <w:r w:rsidR="00F15323">
        <w:rPr>
          <w:rFonts w:asciiTheme="minorHAnsi" w:hAnsiTheme="minorHAnsi" w:cstheme="minorHAnsi"/>
        </w:rPr>
        <w:t>?</w:t>
      </w:r>
      <w:r w:rsidR="00051C57">
        <w:rPr>
          <w:rFonts w:asciiTheme="minorHAnsi" w:hAnsiTheme="minorHAnsi" w:cstheme="minorHAnsi"/>
        </w:rPr>
        <w:t xml:space="preserve"> Mosier reminded </w:t>
      </w:r>
      <w:r w:rsidR="00F15323">
        <w:rPr>
          <w:rFonts w:asciiTheme="minorHAnsi" w:hAnsiTheme="minorHAnsi" w:cstheme="minorHAnsi"/>
        </w:rPr>
        <w:t xml:space="preserve">us about the </w:t>
      </w:r>
      <w:r w:rsidR="00051C57">
        <w:rPr>
          <w:rFonts w:asciiTheme="minorHAnsi" w:hAnsiTheme="minorHAnsi" w:cstheme="minorHAnsi"/>
        </w:rPr>
        <w:t xml:space="preserve">Jan TAC meeting </w:t>
      </w:r>
      <w:r w:rsidR="00F15323">
        <w:rPr>
          <w:rFonts w:asciiTheme="minorHAnsi" w:hAnsiTheme="minorHAnsi" w:cstheme="minorHAnsi"/>
        </w:rPr>
        <w:t xml:space="preserve">where </w:t>
      </w:r>
      <w:r w:rsidR="00051C57">
        <w:rPr>
          <w:rFonts w:asciiTheme="minorHAnsi" w:hAnsiTheme="minorHAnsi" w:cstheme="minorHAnsi"/>
        </w:rPr>
        <w:t xml:space="preserve">we talked about vegetation management to facilitate lateral erosion. Brei/Casavant said </w:t>
      </w:r>
      <w:r w:rsidR="00F15323">
        <w:rPr>
          <w:rFonts w:asciiTheme="minorHAnsi" w:hAnsiTheme="minorHAnsi" w:cstheme="minorHAnsi"/>
        </w:rPr>
        <w:t xml:space="preserve">this was not included in the RFP for the consultant to investigate as </w:t>
      </w:r>
      <w:r w:rsidR="00051C57">
        <w:rPr>
          <w:rFonts w:asciiTheme="minorHAnsi" w:hAnsiTheme="minorHAnsi" w:cstheme="minorHAnsi"/>
        </w:rPr>
        <w:t xml:space="preserve">it is easier </w:t>
      </w:r>
      <w:r w:rsidR="00F15323">
        <w:rPr>
          <w:rFonts w:asciiTheme="minorHAnsi" w:hAnsiTheme="minorHAnsi" w:cstheme="minorHAnsi"/>
        </w:rPr>
        <w:t xml:space="preserve">for us </w:t>
      </w:r>
      <w:r w:rsidR="00051C57">
        <w:rPr>
          <w:rFonts w:asciiTheme="minorHAnsi" w:hAnsiTheme="minorHAnsi" w:cstheme="minorHAnsi"/>
        </w:rPr>
        <w:t>to try it and see if it works rather than pay a consultant to model it. Casavant</w:t>
      </w:r>
      <w:r w:rsidR="00F15323">
        <w:rPr>
          <w:rFonts w:asciiTheme="minorHAnsi" w:hAnsiTheme="minorHAnsi" w:cstheme="minorHAnsi"/>
        </w:rPr>
        <w:t xml:space="preserve"> asked if there</w:t>
      </w:r>
      <w:r w:rsidR="00051C57">
        <w:rPr>
          <w:rFonts w:asciiTheme="minorHAnsi" w:hAnsiTheme="minorHAnsi" w:cstheme="minorHAnsi"/>
        </w:rPr>
        <w:t xml:space="preserve"> are other options </w:t>
      </w:r>
      <w:r w:rsidR="00F15323">
        <w:rPr>
          <w:rFonts w:asciiTheme="minorHAnsi" w:hAnsiTheme="minorHAnsi" w:cstheme="minorHAnsi"/>
        </w:rPr>
        <w:t xml:space="preserve">the TAC may </w:t>
      </w:r>
      <w:r w:rsidR="00051C57">
        <w:rPr>
          <w:rFonts w:asciiTheme="minorHAnsi" w:hAnsiTheme="minorHAnsi" w:cstheme="minorHAnsi"/>
        </w:rPr>
        <w:t>want to see in the RFP</w:t>
      </w:r>
      <w:r w:rsidR="00F15323">
        <w:rPr>
          <w:rFonts w:asciiTheme="minorHAnsi" w:hAnsiTheme="minorHAnsi" w:cstheme="minorHAnsi"/>
        </w:rPr>
        <w:t>?</w:t>
      </w:r>
      <w:r w:rsidR="00051C57">
        <w:rPr>
          <w:rFonts w:asciiTheme="minorHAnsi" w:hAnsiTheme="minorHAnsi" w:cstheme="minorHAnsi"/>
        </w:rPr>
        <w:t xml:space="preserve">  </w:t>
      </w:r>
      <w:r w:rsidR="00FC10F8">
        <w:rPr>
          <w:rFonts w:asciiTheme="minorHAnsi" w:hAnsiTheme="minorHAnsi" w:cstheme="minorHAnsi"/>
        </w:rPr>
        <w:t>Farnsworth said consultant may have other options to consider as well. Jenniges</w:t>
      </w:r>
      <w:r w:rsidR="00F15323">
        <w:rPr>
          <w:rFonts w:asciiTheme="minorHAnsi" w:hAnsiTheme="minorHAnsi" w:cstheme="minorHAnsi"/>
        </w:rPr>
        <w:t xml:space="preserve"> asked if the</w:t>
      </w:r>
      <w:r w:rsidR="00FC10F8">
        <w:rPr>
          <w:rFonts w:asciiTheme="minorHAnsi" w:hAnsiTheme="minorHAnsi" w:cstheme="minorHAnsi"/>
        </w:rPr>
        <w:t xml:space="preserve"> TAC need</w:t>
      </w:r>
      <w:r w:rsidR="00F15323">
        <w:rPr>
          <w:rFonts w:asciiTheme="minorHAnsi" w:hAnsiTheme="minorHAnsi" w:cstheme="minorHAnsi"/>
        </w:rPr>
        <w:t>s</w:t>
      </w:r>
      <w:r w:rsidR="00FC10F8">
        <w:rPr>
          <w:rFonts w:asciiTheme="minorHAnsi" w:hAnsiTheme="minorHAnsi" w:cstheme="minorHAnsi"/>
        </w:rPr>
        <w:t xml:space="preserve"> to recommend this to the GC</w:t>
      </w:r>
      <w:r w:rsidR="00F15323">
        <w:rPr>
          <w:rFonts w:asciiTheme="minorHAnsi" w:hAnsiTheme="minorHAnsi" w:cstheme="minorHAnsi"/>
        </w:rPr>
        <w:t xml:space="preserve">? </w:t>
      </w:r>
      <w:r w:rsidR="00FC10F8">
        <w:rPr>
          <w:rFonts w:asciiTheme="minorHAnsi" w:hAnsiTheme="minorHAnsi" w:cstheme="minorHAnsi"/>
        </w:rPr>
        <w:t xml:space="preserve">Brei </w:t>
      </w:r>
      <w:r w:rsidR="00F15323">
        <w:rPr>
          <w:rFonts w:asciiTheme="minorHAnsi" w:hAnsiTheme="minorHAnsi" w:cstheme="minorHAnsi"/>
        </w:rPr>
        <w:t xml:space="preserve">said the </w:t>
      </w:r>
      <w:r w:rsidR="00FC10F8">
        <w:rPr>
          <w:rFonts w:asciiTheme="minorHAnsi" w:hAnsiTheme="minorHAnsi" w:cstheme="minorHAnsi"/>
        </w:rPr>
        <w:t xml:space="preserve">TAC </w:t>
      </w:r>
      <w:r w:rsidR="00F15323">
        <w:rPr>
          <w:rFonts w:asciiTheme="minorHAnsi" w:hAnsiTheme="minorHAnsi" w:cstheme="minorHAnsi"/>
        </w:rPr>
        <w:t>should provide technical</w:t>
      </w:r>
      <w:r w:rsidR="00FC10F8">
        <w:rPr>
          <w:rFonts w:asciiTheme="minorHAnsi" w:hAnsiTheme="minorHAnsi" w:cstheme="minorHAnsi"/>
        </w:rPr>
        <w:t xml:space="preserve"> </w:t>
      </w:r>
      <w:r w:rsidR="00F15323">
        <w:rPr>
          <w:rFonts w:asciiTheme="minorHAnsi" w:hAnsiTheme="minorHAnsi" w:cstheme="minorHAnsi"/>
        </w:rPr>
        <w:t>g</w:t>
      </w:r>
      <w:r w:rsidR="00FC10F8">
        <w:rPr>
          <w:rFonts w:asciiTheme="minorHAnsi" w:hAnsiTheme="minorHAnsi" w:cstheme="minorHAnsi"/>
        </w:rPr>
        <w:t>uidance to</w:t>
      </w:r>
      <w:r w:rsidR="00F15323">
        <w:rPr>
          <w:rFonts w:asciiTheme="minorHAnsi" w:hAnsiTheme="minorHAnsi" w:cstheme="minorHAnsi"/>
        </w:rPr>
        <w:t xml:space="preserve"> revise and</w:t>
      </w:r>
      <w:r w:rsidR="00FC10F8">
        <w:rPr>
          <w:rFonts w:asciiTheme="minorHAnsi" w:hAnsiTheme="minorHAnsi" w:cstheme="minorHAnsi"/>
        </w:rPr>
        <w:t xml:space="preserve"> sign off on the scope of work</w:t>
      </w:r>
      <w:r w:rsidR="00F15323">
        <w:rPr>
          <w:rFonts w:asciiTheme="minorHAnsi" w:hAnsiTheme="minorHAnsi" w:cstheme="minorHAnsi"/>
        </w:rPr>
        <w:t xml:space="preserve">. The TAC should consider whether we </w:t>
      </w:r>
      <w:r w:rsidR="00FC10F8">
        <w:rPr>
          <w:rFonts w:asciiTheme="minorHAnsi" w:hAnsiTheme="minorHAnsi" w:cstheme="minorHAnsi"/>
        </w:rPr>
        <w:t xml:space="preserve">are </w:t>
      </w:r>
      <w:r w:rsidR="00F15323">
        <w:rPr>
          <w:rFonts w:asciiTheme="minorHAnsi" w:hAnsiTheme="minorHAnsi" w:cstheme="minorHAnsi"/>
        </w:rPr>
        <w:t>asking the consultant</w:t>
      </w:r>
      <w:r w:rsidR="00FC10F8">
        <w:rPr>
          <w:rFonts w:asciiTheme="minorHAnsi" w:hAnsiTheme="minorHAnsi" w:cstheme="minorHAnsi"/>
        </w:rPr>
        <w:t xml:space="preserve"> to investigate the right </w:t>
      </w:r>
      <w:proofErr w:type="gramStart"/>
      <w:r w:rsidR="00FC10F8">
        <w:rPr>
          <w:rFonts w:asciiTheme="minorHAnsi" w:hAnsiTheme="minorHAnsi" w:cstheme="minorHAnsi"/>
        </w:rPr>
        <w:t>things?</w:t>
      </w:r>
      <w:proofErr w:type="gramEnd"/>
      <w:r w:rsidR="0099522F">
        <w:rPr>
          <w:rFonts w:asciiTheme="minorHAnsi" w:hAnsiTheme="minorHAnsi" w:cstheme="minorHAnsi"/>
        </w:rPr>
        <w:t xml:space="preserve"> Altenhofen ask</w:t>
      </w:r>
      <w:r w:rsidR="00F15323">
        <w:rPr>
          <w:rFonts w:asciiTheme="minorHAnsi" w:hAnsiTheme="minorHAnsi" w:cstheme="minorHAnsi"/>
        </w:rPr>
        <w:t>ed whether we would need a</w:t>
      </w:r>
      <w:r w:rsidR="0099522F">
        <w:rPr>
          <w:rFonts w:asciiTheme="minorHAnsi" w:hAnsiTheme="minorHAnsi" w:cstheme="minorHAnsi"/>
        </w:rPr>
        <w:t xml:space="preserve"> 404 permit</w:t>
      </w:r>
      <w:r w:rsidR="00F15323">
        <w:rPr>
          <w:rFonts w:asciiTheme="minorHAnsi" w:hAnsiTheme="minorHAnsi" w:cstheme="minorHAnsi"/>
        </w:rPr>
        <w:t>?</w:t>
      </w:r>
      <w:r w:rsidR="0099522F">
        <w:rPr>
          <w:rFonts w:asciiTheme="minorHAnsi" w:hAnsiTheme="minorHAnsi" w:cstheme="minorHAnsi"/>
        </w:rPr>
        <w:t xml:space="preserve"> Farnsworth said, yes, will need that. Better to get a feasibility study done first. </w:t>
      </w:r>
      <w:r w:rsidR="00630876">
        <w:rPr>
          <w:rFonts w:asciiTheme="minorHAnsi" w:hAnsiTheme="minorHAnsi" w:cstheme="minorHAnsi"/>
        </w:rPr>
        <w:t xml:space="preserve">Program objectives for this project may facilitate the </w:t>
      </w:r>
      <w:proofErr w:type="gramStart"/>
      <w:r w:rsidR="00630876">
        <w:rPr>
          <w:rFonts w:asciiTheme="minorHAnsi" w:hAnsiTheme="minorHAnsi" w:cstheme="minorHAnsi"/>
        </w:rPr>
        <w:t>404 permit</w:t>
      </w:r>
      <w:proofErr w:type="gramEnd"/>
      <w:r w:rsidR="00630876">
        <w:rPr>
          <w:rFonts w:asciiTheme="minorHAnsi" w:hAnsiTheme="minorHAnsi" w:cstheme="minorHAnsi"/>
        </w:rPr>
        <w:t xml:space="preserve"> acquisition. </w:t>
      </w:r>
      <w:r w:rsidR="00D85E09">
        <w:rPr>
          <w:rFonts w:asciiTheme="minorHAnsi" w:hAnsiTheme="minorHAnsi" w:cstheme="minorHAnsi"/>
        </w:rPr>
        <w:t xml:space="preserve">Getting the permit may be easier because the project creates a ”functional lift” that prevents downstream incision and protects endangered species habitat. </w:t>
      </w:r>
      <w:r w:rsidR="00630876">
        <w:rPr>
          <w:rFonts w:asciiTheme="minorHAnsi" w:hAnsiTheme="minorHAnsi" w:cstheme="minorHAnsi"/>
        </w:rPr>
        <w:t xml:space="preserve">Brei said </w:t>
      </w:r>
      <w:r w:rsidR="00D85E09">
        <w:rPr>
          <w:rFonts w:asciiTheme="minorHAnsi" w:hAnsiTheme="minorHAnsi" w:cstheme="minorHAnsi"/>
        </w:rPr>
        <w:t>there are still a lot of questions that need to be investigated with this RFP. The best product to help would be the</w:t>
      </w:r>
      <w:r w:rsidR="00630876">
        <w:rPr>
          <w:rFonts w:asciiTheme="minorHAnsi" w:hAnsiTheme="minorHAnsi" w:cstheme="minorHAnsi"/>
        </w:rPr>
        <w:t xml:space="preserve"> 2D Mobile Bed Hydrodynamic Model </w:t>
      </w:r>
      <w:r w:rsidR="00F15323">
        <w:rPr>
          <w:rFonts w:asciiTheme="minorHAnsi" w:hAnsiTheme="minorHAnsi" w:cstheme="minorHAnsi"/>
        </w:rPr>
        <w:t xml:space="preserve">we are asking the consultant to </w:t>
      </w:r>
      <w:r w:rsidR="00D85E09">
        <w:rPr>
          <w:rFonts w:asciiTheme="minorHAnsi" w:hAnsiTheme="minorHAnsi" w:cstheme="minorHAnsi"/>
        </w:rPr>
        <w:t>develop. It</w:t>
      </w:r>
      <w:r w:rsidR="00F15323">
        <w:rPr>
          <w:rFonts w:asciiTheme="minorHAnsi" w:hAnsiTheme="minorHAnsi" w:cstheme="minorHAnsi"/>
        </w:rPr>
        <w:t xml:space="preserve"> </w:t>
      </w:r>
      <w:r w:rsidR="00630876">
        <w:rPr>
          <w:rFonts w:asciiTheme="minorHAnsi" w:hAnsiTheme="minorHAnsi" w:cstheme="minorHAnsi"/>
        </w:rPr>
        <w:t xml:space="preserve">will be useful for informing </w:t>
      </w:r>
      <w:r w:rsidR="00F15323">
        <w:rPr>
          <w:rFonts w:asciiTheme="minorHAnsi" w:hAnsiTheme="minorHAnsi" w:cstheme="minorHAnsi"/>
        </w:rPr>
        <w:t>sediment augmentation</w:t>
      </w:r>
      <w:r w:rsidR="00630876">
        <w:rPr>
          <w:rFonts w:asciiTheme="minorHAnsi" w:hAnsiTheme="minorHAnsi" w:cstheme="minorHAnsi"/>
        </w:rPr>
        <w:t xml:space="preserve"> options moving forward even if the options investigated turn out not to be feasible. </w:t>
      </w:r>
    </w:p>
    <w:p w14:paraId="360D82B0" w14:textId="77777777" w:rsidR="004875B5" w:rsidRDefault="004875B5" w:rsidP="006A6FAC">
      <w:pPr>
        <w:pStyle w:val="NoSpacing"/>
        <w:rPr>
          <w:rFonts w:asciiTheme="minorHAnsi" w:hAnsiTheme="minorHAnsi" w:cstheme="minorHAnsi"/>
        </w:rPr>
      </w:pPr>
    </w:p>
    <w:p w14:paraId="7B8B7F55" w14:textId="5CEA47B3" w:rsidR="00051C57" w:rsidRPr="00617E54" w:rsidRDefault="004875B5" w:rsidP="006A6FAC">
      <w:pPr>
        <w:pStyle w:val="NoSpacing"/>
        <w:rPr>
          <w:rFonts w:asciiTheme="minorHAnsi" w:hAnsiTheme="minorHAnsi" w:cstheme="minorHAnsi"/>
        </w:rPr>
      </w:pPr>
      <w:bookmarkStart w:id="23" w:name="_Hlk166137008"/>
      <w:r>
        <w:rPr>
          <w:rFonts w:asciiTheme="minorHAnsi" w:hAnsiTheme="minorHAnsi" w:cstheme="minorHAnsi"/>
        </w:rPr>
        <w:t xml:space="preserve">Farnsworth asked for </w:t>
      </w:r>
      <w:r w:rsidR="00F15323">
        <w:rPr>
          <w:rFonts w:asciiTheme="minorHAnsi" w:hAnsiTheme="minorHAnsi" w:cstheme="minorHAnsi"/>
        </w:rPr>
        <w:t xml:space="preserve">a </w:t>
      </w:r>
      <w:r>
        <w:rPr>
          <w:rFonts w:asciiTheme="minorHAnsi" w:hAnsiTheme="minorHAnsi" w:cstheme="minorHAnsi"/>
        </w:rPr>
        <w:t xml:space="preserve">TAC temperature check. Rabbe’s concern is </w:t>
      </w:r>
      <w:r w:rsidR="00F15323">
        <w:rPr>
          <w:rFonts w:asciiTheme="minorHAnsi" w:hAnsiTheme="minorHAnsi" w:cstheme="minorHAnsi"/>
        </w:rPr>
        <w:t xml:space="preserve">the RFP puts </w:t>
      </w:r>
      <w:r>
        <w:rPr>
          <w:rFonts w:asciiTheme="minorHAnsi" w:hAnsiTheme="minorHAnsi" w:cstheme="minorHAnsi"/>
        </w:rPr>
        <w:t xml:space="preserve">too much focus on Sand Dam A and B with less consideration of additional alternatives. </w:t>
      </w:r>
      <w:r w:rsidR="00F15323">
        <w:rPr>
          <w:rFonts w:asciiTheme="minorHAnsi" w:hAnsiTheme="minorHAnsi" w:cstheme="minorHAnsi"/>
        </w:rPr>
        <w:t>He requested we p</w:t>
      </w:r>
      <w:r>
        <w:rPr>
          <w:rFonts w:asciiTheme="minorHAnsi" w:hAnsiTheme="minorHAnsi" w:cstheme="minorHAnsi"/>
        </w:rPr>
        <w:t xml:space="preserve">ut </w:t>
      </w:r>
      <w:r w:rsidR="00F15323">
        <w:rPr>
          <w:rFonts w:asciiTheme="minorHAnsi" w:hAnsiTheme="minorHAnsi" w:cstheme="minorHAnsi"/>
        </w:rPr>
        <w:t xml:space="preserve">the </w:t>
      </w:r>
      <w:r>
        <w:rPr>
          <w:rFonts w:asciiTheme="minorHAnsi" w:hAnsiTheme="minorHAnsi" w:cstheme="minorHAnsi"/>
        </w:rPr>
        <w:t xml:space="preserve">list of </w:t>
      </w:r>
      <w:ins w:id="24" w:author="Rabbe, Matt" w:date="2024-05-22T06:55:00Z">
        <w:r w:rsidR="008D068C">
          <w:rPr>
            <w:rFonts w:asciiTheme="minorHAnsi" w:hAnsiTheme="minorHAnsi" w:cstheme="minorHAnsi"/>
          </w:rPr>
          <w:t xml:space="preserve">all </w:t>
        </w:r>
      </w:ins>
      <w:r>
        <w:rPr>
          <w:rFonts w:asciiTheme="minorHAnsi" w:hAnsiTheme="minorHAnsi" w:cstheme="minorHAnsi"/>
        </w:rPr>
        <w:t xml:space="preserve">alternatives first with </w:t>
      </w:r>
      <w:r w:rsidR="00F15323">
        <w:rPr>
          <w:rFonts w:asciiTheme="minorHAnsi" w:hAnsiTheme="minorHAnsi" w:cstheme="minorHAnsi"/>
        </w:rPr>
        <w:t xml:space="preserve">the </w:t>
      </w:r>
      <w:r>
        <w:rPr>
          <w:rFonts w:asciiTheme="minorHAnsi" w:hAnsiTheme="minorHAnsi" w:cstheme="minorHAnsi"/>
        </w:rPr>
        <w:t xml:space="preserve">two </w:t>
      </w:r>
      <w:r w:rsidR="00F15323">
        <w:rPr>
          <w:rFonts w:asciiTheme="minorHAnsi" w:hAnsiTheme="minorHAnsi" w:cstheme="minorHAnsi"/>
        </w:rPr>
        <w:t xml:space="preserve">Sand Dam (A and B) </w:t>
      </w:r>
      <w:r>
        <w:rPr>
          <w:rFonts w:asciiTheme="minorHAnsi" w:hAnsiTheme="minorHAnsi" w:cstheme="minorHAnsi"/>
        </w:rPr>
        <w:t>options we are interested in</w:t>
      </w:r>
      <w:ins w:id="25" w:author="Rabbe, Matt" w:date="2024-05-22T06:55:00Z">
        <w:r w:rsidR="00B373D4">
          <w:rPr>
            <w:rFonts w:asciiTheme="minorHAnsi" w:hAnsiTheme="minorHAnsi" w:cstheme="minorHAnsi"/>
          </w:rPr>
          <w:t>,</w:t>
        </w:r>
      </w:ins>
      <w:r w:rsidR="00F15323">
        <w:rPr>
          <w:rFonts w:asciiTheme="minorHAnsi" w:hAnsiTheme="minorHAnsi" w:cstheme="minorHAnsi"/>
        </w:rPr>
        <w:t xml:space="preserve"> following</w:t>
      </w:r>
      <w:r>
        <w:rPr>
          <w:rFonts w:asciiTheme="minorHAnsi" w:hAnsiTheme="minorHAnsi" w:cstheme="minorHAnsi"/>
        </w:rPr>
        <w:t xml:space="preserve">. Rabbe suggested we highlight </w:t>
      </w:r>
      <w:r w:rsidR="00F15323">
        <w:rPr>
          <w:rFonts w:asciiTheme="minorHAnsi" w:hAnsiTheme="minorHAnsi" w:cstheme="minorHAnsi"/>
        </w:rPr>
        <w:t xml:space="preserve">that the consultant focus on </w:t>
      </w:r>
      <w:r>
        <w:rPr>
          <w:rFonts w:asciiTheme="minorHAnsi" w:hAnsiTheme="minorHAnsi" w:cstheme="minorHAnsi"/>
        </w:rPr>
        <w:t xml:space="preserve">passive options that you walk away from, without additional input. </w:t>
      </w:r>
      <w:r w:rsidR="006B6AD7">
        <w:rPr>
          <w:rFonts w:asciiTheme="minorHAnsi" w:hAnsiTheme="minorHAnsi" w:cstheme="minorHAnsi"/>
        </w:rPr>
        <w:t>Casavant</w:t>
      </w:r>
      <w:r>
        <w:rPr>
          <w:rFonts w:asciiTheme="minorHAnsi" w:hAnsiTheme="minorHAnsi" w:cstheme="minorHAnsi"/>
        </w:rPr>
        <w:t xml:space="preserve"> said we will be developing the Scope together</w:t>
      </w:r>
      <w:r w:rsidR="00F15323">
        <w:rPr>
          <w:rFonts w:asciiTheme="minorHAnsi" w:hAnsiTheme="minorHAnsi" w:cstheme="minorHAnsi"/>
        </w:rPr>
        <w:t xml:space="preserve"> with the consultant</w:t>
      </w:r>
      <w:r>
        <w:rPr>
          <w:rFonts w:asciiTheme="minorHAnsi" w:hAnsiTheme="minorHAnsi" w:cstheme="minorHAnsi"/>
        </w:rPr>
        <w:t xml:space="preserve">. </w:t>
      </w:r>
      <w:r w:rsidR="00F15323">
        <w:rPr>
          <w:rFonts w:asciiTheme="minorHAnsi" w:hAnsiTheme="minorHAnsi" w:cstheme="minorHAnsi"/>
        </w:rPr>
        <w:t>Walters</w:t>
      </w:r>
      <w:r>
        <w:rPr>
          <w:rFonts w:asciiTheme="minorHAnsi" w:hAnsiTheme="minorHAnsi" w:cstheme="minorHAnsi"/>
        </w:rPr>
        <w:t xml:space="preserve"> asked </w:t>
      </w:r>
      <w:r w:rsidR="00F15323">
        <w:rPr>
          <w:rFonts w:asciiTheme="minorHAnsi" w:hAnsiTheme="minorHAnsi" w:cstheme="minorHAnsi"/>
        </w:rPr>
        <w:t xml:space="preserve">that </w:t>
      </w:r>
      <w:r>
        <w:rPr>
          <w:rFonts w:asciiTheme="minorHAnsi" w:hAnsiTheme="minorHAnsi" w:cstheme="minorHAnsi"/>
        </w:rPr>
        <w:t xml:space="preserve">we don’t give them a list, we let them come up with the original list and give them the sand </w:t>
      </w:r>
      <w:r>
        <w:rPr>
          <w:rFonts w:asciiTheme="minorHAnsi" w:hAnsiTheme="minorHAnsi" w:cstheme="minorHAnsi"/>
        </w:rPr>
        <w:lastRenderedPageBreak/>
        <w:t xml:space="preserve">dam options </w:t>
      </w:r>
      <w:r w:rsidR="00F15323">
        <w:rPr>
          <w:rFonts w:asciiTheme="minorHAnsi" w:hAnsiTheme="minorHAnsi" w:cstheme="minorHAnsi"/>
        </w:rPr>
        <w:t xml:space="preserve">A and B </w:t>
      </w:r>
      <w:r>
        <w:rPr>
          <w:rFonts w:asciiTheme="minorHAnsi" w:hAnsiTheme="minorHAnsi" w:cstheme="minorHAnsi"/>
        </w:rPr>
        <w:t xml:space="preserve">as the level of work they will be doing? Flyr asked if we want an RFP or RFQ? Brei said it is a modification </w:t>
      </w:r>
      <w:r w:rsidR="002341EA">
        <w:rPr>
          <w:rFonts w:asciiTheme="minorHAnsi" w:hAnsiTheme="minorHAnsi" w:cstheme="minorHAnsi"/>
        </w:rPr>
        <w:t xml:space="preserve">of scope of work to an RFP. Casavant would like an external check on </w:t>
      </w:r>
      <w:r w:rsidR="00A80D1C">
        <w:rPr>
          <w:rFonts w:asciiTheme="minorHAnsi" w:hAnsiTheme="minorHAnsi" w:cstheme="minorHAnsi"/>
        </w:rPr>
        <w:t xml:space="preserve">modeling unsteady flows in 2D, which is necessary for calibrating a </w:t>
      </w:r>
      <w:r w:rsidR="002341EA">
        <w:rPr>
          <w:rFonts w:asciiTheme="minorHAnsi" w:hAnsiTheme="minorHAnsi" w:cstheme="minorHAnsi"/>
        </w:rPr>
        <w:t>sediment model</w:t>
      </w:r>
      <w:r w:rsidR="00A80D1C">
        <w:rPr>
          <w:rFonts w:asciiTheme="minorHAnsi" w:hAnsiTheme="minorHAnsi" w:cstheme="minorHAnsi"/>
        </w:rPr>
        <w:t xml:space="preserve">. Previous 1D models of the Platte parameterized bank storage to achieve calibration, but this issue has not been solved yet for 2D models of the river. </w:t>
      </w:r>
      <w:r w:rsidR="00E550C0">
        <w:rPr>
          <w:rFonts w:asciiTheme="minorHAnsi" w:hAnsiTheme="minorHAnsi" w:cstheme="minorHAnsi"/>
        </w:rPr>
        <w:t xml:space="preserve">Rabbe suggested we add into the Background section that PRRIP has already </w:t>
      </w:r>
      <w:r w:rsidR="00F15323">
        <w:rPr>
          <w:rFonts w:asciiTheme="minorHAnsi" w:hAnsiTheme="minorHAnsi" w:cstheme="minorHAnsi"/>
        </w:rPr>
        <w:t xml:space="preserve">tried </w:t>
      </w:r>
      <w:r w:rsidR="00E550C0">
        <w:rPr>
          <w:rFonts w:asciiTheme="minorHAnsi" w:hAnsiTheme="minorHAnsi" w:cstheme="minorHAnsi"/>
        </w:rPr>
        <w:t>pump</w:t>
      </w:r>
      <w:r w:rsidR="00F15323">
        <w:rPr>
          <w:rFonts w:asciiTheme="minorHAnsi" w:hAnsiTheme="minorHAnsi" w:cstheme="minorHAnsi"/>
        </w:rPr>
        <w:t>ing</w:t>
      </w:r>
      <w:r w:rsidR="00E550C0">
        <w:rPr>
          <w:rFonts w:asciiTheme="minorHAnsi" w:hAnsiTheme="minorHAnsi" w:cstheme="minorHAnsi"/>
        </w:rPr>
        <w:t xml:space="preserve"> sediment </w:t>
      </w:r>
      <w:r w:rsidR="00F15323">
        <w:rPr>
          <w:rFonts w:asciiTheme="minorHAnsi" w:hAnsiTheme="minorHAnsi" w:cstheme="minorHAnsi"/>
        </w:rPr>
        <w:t>in addition to mechanical</w:t>
      </w:r>
      <w:r w:rsidR="00E550C0">
        <w:rPr>
          <w:rFonts w:asciiTheme="minorHAnsi" w:hAnsiTheme="minorHAnsi" w:cstheme="minorHAnsi"/>
        </w:rPr>
        <w:t xml:space="preserve"> pushing</w:t>
      </w:r>
      <w:r w:rsidR="00F15323">
        <w:rPr>
          <w:rFonts w:asciiTheme="minorHAnsi" w:hAnsiTheme="minorHAnsi" w:cstheme="minorHAnsi"/>
        </w:rPr>
        <w:t xml:space="preserve"> in banks</w:t>
      </w:r>
      <w:r w:rsidR="00E550C0">
        <w:rPr>
          <w:rFonts w:asciiTheme="minorHAnsi" w:hAnsiTheme="minorHAnsi" w:cstheme="minorHAnsi"/>
        </w:rPr>
        <w:t>.</w:t>
      </w:r>
      <w:r w:rsidR="00651FAE">
        <w:rPr>
          <w:rFonts w:asciiTheme="minorHAnsi" w:hAnsiTheme="minorHAnsi" w:cstheme="minorHAnsi"/>
        </w:rPr>
        <w:t xml:space="preserve"> </w:t>
      </w:r>
      <w:r w:rsidR="00E550C0">
        <w:rPr>
          <w:rFonts w:asciiTheme="minorHAnsi" w:hAnsiTheme="minorHAnsi" w:cstheme="minorHAnsi"/>
        </w:rPr>
        <w:t xml:space="preserve">Jenniges said </w:t>
      </w:r>
      <w:r w:rsidR="00651FAE">
        <w:rPr>
          <w:rFonts w:asciiTheme="minorHAnsi" w:hAnsiTheme="minorHAnsi" w:cstheme="minorHAnsi"/>
        </w:rPr>
        <w:t xml:space="preserve">what the </w:t>
      </w:r>
      <w:r w:rsidR="00E550C0">
        <w:rPr>
          <w:rFonts w:asciiTheme="minorHAnsi" w:hAnsiTheme="minorHAnsi" w:cstheme="minorHAnsi"/>
        </w:rPr>
        <w:t xml:space="preserve">TAC is saying </w:t>
      </w:r>
      <w:r w:rsidR="00651FAE">
        <w:rPr>
          <w:rFonts w:asciiTheme="minorHAnsi" w:hAnsiTheme="minorHAnsi" w:cstheme="minorHAnsi"/>
        </w:rPr>
        <w:t xml:space="preserve">is </w:t>
      </w:r>
      <w:r w:rsidR="00E550C0">
        <w:rPr>
          <w:rFonts w:asciiTheme="minorHAnsi" w:hAnsiTheme="minorHAnsi" w:cstheme="minorHAnsi"/>
        </w:rPr>
        <w:t xml:space="preserve">to modify </w:t>
      </w:r>
      <w:r w:rsidR="00651FAE">
        <w:rPr>
          <w:rFonts w:asciiTheme="minorHAnsi" w:hAnsiTheme="minorHAnsi" w:cstheme="minorHAnsi"/>
        </w:rPr>
        <w:t xml:space="preserve">the RFP </w:t>
      </w:r>
      <w:r w:rsidR="00E550C0">
        <w:rPr>
          <w:rFonts w:asciiTheme="minorHAnsi" w:hAnsiTheme="minorHAnsi" w:cstheme="minorHAnsi"/>
        </w:rPr>
        <w:t xml:space="preserve">language to add ideas if consultant has </w:t>
      </w:r>
      <w:r w:rsidR="00651FAE">
        <w:rPr>
          <w:rFonts w:asciiTheme="minorHAnsi" w:hAnsiTheme="minorHAnsi" w:cstheme="minorHAnsi"/>
        </w:rPr>
        <w:t xml:space="preserve">any. </w:t>
      </w:r>
      <w:bookmarkEnd w:id="23"/>
    </w:p>
    <w:p w14:paraId="2FEAC16E" w14:textId="77777777" w:rsidR="00617E54" w:rsidRDefault="00617E54" w:rsidP="00617E54">
      <w:pPr>
        <w:rPr>
          <w:rFonts w:asciiTheme="minorHAnsi" w:hAnsiTheme="minorHAnsi" w:cstheme="minorHAnsi"/>
          <w:color w:val="FF0000"/>
        </w:rPr>
      </w:pPr>
      <w:r>
        <w:rPr>
          <w:rFonts w:asciiTheme="minorHAnsi" w:hAnsiTheme="minorHAnsi" w:cstheme="minorHAnsi"/>
          <w:color w:val="FF0000"/>
        </w:rPr>
        <w:t>EDO ACTION ITEMS:</w:t>
      </w:r>
    </w:p>
    <w:p w14:paraId="0D4DCFBE" w14:textId="1A5DD578" w:rsidR="00651FAE" w:rsidRDefault="00651FAE" w:rsidP="00651FAE">
      <w:pPr>
        <w:pStyle w:val="NoSpacing"/>
        <w:numPr>
          <w:ilvl w:val="0"/>
          <w:numId w:val="6"/>
        </w:numPr>
        <w:ind w:left="360"/>
        <w:rPr>
          <w:rFonts w:asciiTheme="minorHAnsi" w:hAnsiTheme="minorHAnsi" w:cstheme="minorHAnsi"/>
        </w:rPr>
      </w:pPr>
      <w:r>
        <w:rPr>
          <w:rFonts w:asciiTheme="minorHAnsi" w:hAnsiTheme="minorHAnsi" w:cstheme="minorHAnsi"/>
        </w:rPr>
        <w:t xml:space="preserve">EDO </w:t>
      </w:r>
      <w:proofErr w:type="gramStart"/>
      <w:r>
        <w:rPr>
          <w:rFonts w:asciiTheme="minorHAnsi" w:hAnsiTheme="minorHAnsi" w:cstheme="minorHAnsi"/>
        </w:rPr>
        <w:t>revise</w:t>
      </w:r>
      <w:proofErr w:type="gramEnd"/>
      <w:r>
        <w:rPr>
          <w:rFonts w:asciiTheme="minorHAnsi" w:hAnsiTheme="minorHAnsi" w:cstheme="minorHAnsi"/>
        </w:rPr>
        <w:t xml:space="preserve"> RFP scope of work and send out for TAC review and email approval in May to go to GC in June.</w:t>
      </w:r>
    </w:p>
    <w:p w14:paraId="17BC225A" w14:textId="71364781" w:rsidR="006C549D" w:rsidRPr="00651FAE" w:rsidRDefault="006C549D" w:rsidP="00651FAE">
      <w:pPr>
        <w:pStyle w:val="NoSpacing"/>
        <w:rPr>
          <w:rFonts w:asciiTheme="minorHAnsi" w:hAnsiTheme="minorHAnsi" w:cstheme="minorHAnsi"/>
        </w:rPr>
      </w:pPr>
    </w:p>
    <w:p w14:paraId="3BD03035" w14:textId="58D01A7B" w:rsidR="00617E54" w:rsidRPr="006C549D" w:rsidRDefault="00617E54" w:rsidP="006C549D">
      <w:pPr>
        <w:rPr>
          <w:rFonts w:cstheme="minorHAnsi"/>
          <w:color w:val="FF0000"/>
        </w:rPr>
      </w:pPr>
      <w:r w:rsidRPr="006C549D">
        <w:rPr>
          <w:rFonts w:cstheme="minorHAnsi"/>
          <w:color w:val="FF0000"/>
        </w:rPr>
        <w:t xml:space="preserve">TAC ACTION ITEMS: </w:t>
      </w:r>
    </w:p>
    <w:p w14:paraId="3CD6468F" w14:textId="57545FE0" w:rsidR="00617E54" w:rsidRPr="008F665E" w:rsidRDefault="006C549D" w:rsidP="00617E54">
      <w:pPr>
        <w:pStyle w:val="ListParagraph"/>
        <w:numPr>
          <w:ilvl w:val="0"/>
          <w:numId w:val="6"/>
        </w:numPr>
        <w:ind w:left="360"/>
        <w:rPr>
          <w:rFonts w:cstheme="minorHAnsi"/>
        </w:rPr>
      </w:pPr>
      <w:r>
        <w:rPr>
          <w:rFonts w:cstheme="minorHAnsi"/>
        </w:rPr>
        <w:t>TAC</w:t>
      </w:r>
      <w:r w:rsidR="00651FAE">
        <w:rPr>
          <w:rFonts w:cstheme="minorHAnsi"/>
        </w:rPr>
        <w:t xml:space="preserve"> offline review revised RFP scope of work in May, electronic vote to recommend to GC for their June meeting.</w:t>
      </w:r>
    </w:p>
    <w:p w14:paraId="035DA59C" w14:textId="3BC3426B" w:rsidR="00617E54" w:rsidRDefault="00617E54" w:rsidP="00617E54">
      <w:pPr>
        <w:pStyle w:val="NoSpacing"/>
        <w:rPr>
          <w:rFonts w:asciiTheme="minorHAnsi" w:hAnsiTheme="minorHAnsi" w:cstheme="minorHAnsi"/>
        </w:rPr>
      </w:pPr>
      <w:r>
        <w:rPr>
          <w:rFonts w:asciiTheme="minorHAnsi" w:hAnsiTheme="minorHAnsi" w:cstheme="minorHAnsi"/>
        </w:rPr>
        <w:t>Document:</w:t>
      </w:r>
      <w:r w:rsidR="001C4405">
        <w:rPr>
          <w:rFonts w:asciiTheme="minorHAnsi" w:hAnsiTheme="minorHAnsi" w:cstheme="minorHAnsi"/>
        </w:rPr>
        <w:t xml:space="preserve"> </w:t>
      </w:r>
      <w:hyperlink r:id="rId16" w:history="1">
        <w:r w:rsidR="001C4405" w:rsidRPr="001C4405">
          <w:rPr>
            <w:rStyle w:val="Hyperlink"/>
            <w:rFonts w:asciiTheme="minorHAnsi" w:hAnsiTheme="minorHAnsi" w:cstheme="minorHAnsi"/>
          </w:rPr>
          <w:t>05_S</w:t>
        </w:r>
        <w:r w:rsidR="004819AB">
          <w:rPr>
            <w:rStyle w:val="Hyperlink"/>
            <w:rFonts w:asciiTheme="minorHAnsi" w:hAnsiTheme="minorHAnsi" w:cstheme="minorHAnsi"/>
          </w:rPr>
          <w:t>and Dam</w:t>
        </w:r>
        <w:r w:rsidR="001C4405" w:rsidRPr="001C4405">
          <w:rPr>
            <w:rStyle w:val="Hyperlink"/>
            <w:rFonts w:asciiTheme="minorHAnsi" w:hAnsiTheme="minorHAnsi" w:cstheme="minorHAnsi"/>
          </w:rPr>
          <w:t xml:space="preserve"> Memo</w:t>
        </w:r>
      </w:hyperlink>
    </w:p>
    <w:p w14:paraId="3AA6F3FD" w14:textId="5F78876F" w:rsidR="00617E54" w:rsidRDefault="004819AB" w:rsidP="00617E54">
      <w:pPr>
        <w:pStyle w:val="NoSpacing"/>
        <w:rPr>
          <w:rFonts w:asciiTheme="minorHAnsi" w:hAnsiTheme="minorHAnsi" w:cstheme="minorHAnsi"/>
        </w:rPr>
      </w:pPr>
      <w:r>
        <w:rPr>
          <w:rFonts w:asciiTheme="minorHAnsi" w:hAnsiTheme="minorHAnsi" w:cstheme="minorHAnsi"/>
        </w:rPr>
        <w:t>Document</w:t>
      </w:r>
      <w:r w:rsidR="00617E54">
        <w:rPr>
          <w:rFonts w:asciiTheme="minorHAnsi" w:hAnsiTheme="minorHAnsi" w:cstheme="minorHAnsi"/>
        </w:rPr>
        <w:t>:</w:t>
      </w:r>
      <w:r w:rsidR="001C4405">
        <w:rPr>
          <w:rFonts w:asciiTheme="minorHAnsi" w:hAnsiTheme="minorHAnsi" w:cstheme="minorHAnsi"/>
        </w:rPr>
        <w:t xml:space="preserve"> </w:t>
      </w:r>
      <w:hyperlink r:id="rId17" w:history="1">
        <w:r w:rsidRPr="004819AB">
          <w:rPr>
            <w:rStyle w:val="Hyperlink"/>
            <w:rFonts w:asciiTheme="minorHAnsi" w:hAnsiTheme="minorHAnsi" w:cstheme="minorHAnsi"/>
          </w:rPr>
          <w:t>06_Passive Augmentation RFP DRAFT</w:t>
        </w:r>
      </w:hyperlink>
    </w:p>
    <w:p w14:paraId="19D436F7" w14:textId="38B317CC" w:rsidR="008F665E" w:rsidRDefault="004819AB" w:rsidP="006A6FAC">
      <w:pPr>
        <w:pStyle w:val="NoSpacing"/>
        <w:rPr>
          <w:rFonts w:asciiTheme="minorHAnsi" w:hAnsiTheme="minorHAnsi" w:cstheme="minorHAnsi"/>
        </w:rPr>
      </w:pPr>
      <w:r>
        <w:rPr>
          <w:rFonts w:asciiTheme="minorHAnsi" w:hAnsiTheme="minorHAnsi" w:cstheme="minorHAnsi"/>
        </w:rPr>
        <w:t xml:space="preserve">Presentation: </w:t>
      </w:r>
      <w:hyperlink r:id="rId18" w:history="1">
        <w:r w:rsidRPr="004819AB">
          <w:rPr>
            <w:rStyle w:val="Hyperlink"/>
            <w:rFonts w:asciiTheme="minorHAnsi" w:hAnsiTheme="minorHAnsi" w:cstheme="minorHAnsi"/>
          </w:rPr>
          <w:t xml:space="preserve">05_Passive </w:t>
        </w:r>
        <w:proofErr w:type="spellStart"/>
        <w:r w:rsidRPr="004819AB">
          <w:rPr>
            <w:rStyle w:val="Hyperlink"/>
            <w:rFonts w:asciiTheme="minorHAnsi" w:hAnsiTheme="minorHAnsi" w:cstheme="minorHAnsi"/>
          </w:rPr>
          <w:t>SedAug</w:t>
        </w:r>
        <w:proofErr w:type="spellEnd"/>
      </w:hyperlink>
    </w:p>
    <w:p w14:paraId="246FED83" w14:textId="77777777" w:rsidR="004819AB" w:rsidRDefault="004819AB" w:rsidP="006A6FAC">
      <w:pPr>
        <w:pStyle w:val="NoSpacing"/>
        <w:rPr>
          <w:rFonts w:asciiTheme="minorHAnsi" w:hAnsiTheme="minorHAnsi" w:cstheme="minorHAnsi"/>
        </w:rPr>
      </w:pPr>
    </w:p>
    <w:p w14:paraId="0335F8DC" w14:textId="430551F2" w:rsidR="004819AB" w:rsidRDefault="004819AB" w:rsidP="006A6FAC">
      <w:pPr>
        <w:pStyle w:val="NoSpacing"/>
        <w:rPr>
          <w:rFonts w:asciiTheme="minorHAnsi" w:hAnsiTheme="minorHAnsi" w:cstheme="minorHAnsi"/>
        </w:rPr>
      </w:pPr>
      <w:r w:rsidRPr="006C549D">
        <w:rPr>
          <w:rFonts w:asciiTheme="minorHAnsi" w:hAnsiTheme="minorHAnsi" w:cstheme="minorHAnsi"/>
          <w:i/>
          <w:iCs/>
          <w:color w:val="FF0000"/>
        </w:rPr>
        <w:t>TAC MOTION:</w:t>
      </w:r>
      <w:r>
        <w:rPr>
          <w:rFonts w:asciiTheme="minorHAnsi" w:hAnsiTheme="minorHAnsi" w:cstheme="minorHAnsi"/>
          <w:i/>
          <w:iCs/>
          <w:color w:val="FF0000"/>
        </w:rPr>
        <w:t xml:space="preserve"> </w:t>
      </w:r>
      <w:r w:rsidR="00651FAE">
        <w:rPr>
          <w:rFonts w:asciiTheme="minorHAnsi" w:hAnsiTheme="minorHAnsi" w:cstheme="minorHAnsi"/>
          <w:i/>
          <w:iCs/>
        </w:rPr>
        <w:t>No motion made on RFP.</w:t>
      </w:r>
    </w:p>
    <w:p w14:paraId="54C7F48D" w14:textId="77777777" w:rsidR="004819AB" w:rsidRPr="008F665E" w:rsidRDefault="004819AB" w:rsidP="006A6FAC">
      <w:pPr>
        <w:pStyle w:val="NoSpacing"/>
        <w:rPr>
          <w:rFonts w:asciiTheme="minorHAnsi" w:hAnsiTheme="minorHAnsi" w:cstheme="minorHAnsi"/>
        </w:rPr>
      </w:pPr>
    </w:p>
    <w:p w14:paraId="2C593DDF" w14:textId="66B0B03C" w:rsidR="004A701E" w:rsidRPr="008F665E" w:rsidRDefault="004A701E" w:rsidP="004A701E">
      <w:pPr>
        <w:pStyle w:val="NoSpacing"/>
        <w:rPr>
          <w:rFonts w:asciiTheme="minorHAnsi" w:hAnsiTheme="minorHAnsi" w:cstheme="minorHAnsi"/>
          <w:i/>
          <w:iCs/>
        </w:rPr>
      </w:pPr>
      <w:r w:rsidRPr="008F665E">
        <w:rPr>
          <w:rFonts w:asciiTheme="minorHAnsi" w:hAnsiTheme="minorHAnsi" w:cstheme="minorHAnsi"/>
          <w:i/>
          <w:iCs/>
        </w:rPr>
        <w:t>MEETING LOCATION</w:t>
      </w:r>
      <w:r w:rsidR="0076369C">
        <w:rPr>
          <w:rFonts w:asciiTheme="minorHAnsi" w:hAnsiTheme="minorHAnsi" w:cstheme="minorHAnsi"/>
          <w:i/>
          <w:iCs/>
        </w:rPr>
        <w:t xml:space="preserve"> and TAC TIME COMMITMENT</w:t>
      </w:r>
    </w:p>
    <w:p w14:paraId="2170D8F0" w14:textId="4FF7C1A1" w:rsidR="00425C69" w:rsidRDefault="004A701E" w:rsidP="004A701E">
      <w:pPr>
        <w:pStyle w:val="NoSpacing"/>
        <w:rPr>
          <w:rFonts w:asciiTheme="minorHAnsi" w:hAnsiTheme="minorHAnsi" w:cstheme="minorHAnsi"/>
        </w:rPr>
      </w:pPr>
      <w:r>
        <w:rPr>
          <w:rFonts w:asciiTheme="minorHAnsi" w:hAnsiTheme="minorHAnsi" w:cstheme="minorHAnsi"/>
        </w:rPr>
        <w:t>Kingsley</w:t>
      </w:r>
      <w:r w:rsidR="00CB18AC">
        <w:rPr>
          <w:rFonts w:asciiTheme="minorHAnsi" w:hAnsiTheme="minorHAnsi" w:cstheme="minorHAnsi"/>
        </w:rPr>
        <w:t xml:space="preserve"> asked for a recap </w:t>
      </w:r>
      <w:r w:rsidR="0073476A">
        <w:rPr>
          <w:rFonts w:asciiTheme="minorHAnsi" w:hAnsiTheme="minorHAnsi" w:cstheme="minorHAnsi"/>
        </w:rPr>
        <w:t xml:space="preserve">on the time commitment discussion had with the GC in March. Farnsworth said </w:t>
      </w:r>
      <w:r w:rsidR="00425C69">
        <w:rPr>
          <w:rFonts w:asciiTheme="minorHAnsi" w:hAnsiTheme="minorHAnsi" w:cstheme="minorHAnsi"/>
        </w:rPr>
        <w:t>the</w:t>
      </w:r>
      <w:r w:rsidR="0073476A">
        <w:rPr>
          <w:rFonts w:asciiTheme="minorHAnsi" w:hAnsiTheme="minorHAnsi" w:cstheme="minorHAnsi"/>
        </w:rPr>
        <w:t xml:space="preserve"> GC were informed of the increased time commitment necessary to evaluate Program science questions. </w:t>
      </w:r>
      <w:r w:rsidR="007C45E0">
        <w:rPr>
          <w:rFonts w:asciiTheme="minorHAnsi" w:hAnsiTheme="minorHAnsi" w:cstheme="minorHAnsi"/>
        </w:rPr>
        <w:t>Farnsworth said the</w:t>
      </w:r>
      <w:r w:rsidR="00425C69">
        <w:rPr>
          <w:rFonts w:asciiTheme="minorHAnsi" w:hAnsiTheme="minorHAnsi" w:cstheme="minorHAnsi"/>
        </w:rPr>
        <w:t xml:space="preserve"> EDO understands this is not your only commitment. The key is communication. If you do not have the capacity or time to provide input within the timeline set, communicate so we can adjust. Kingsley also asked about revisiting TAC meeting locations. Farnsworth said the July TAC</w:t>
      </w:r>
      <w:r w:rsidR="007C45E0">
        <w:rPr>
          <w:rFonts w:asciiTheme="minorHAnsi" w:hAnsiTheme="minorHAnsi" w:cstheme="minorHAnsi"/>
        </w:rPr>
        <w:t>/ISAC</w:t>
      </w:r>
      <w:r w:rsidR="00425C69">
        <w:rPr>
          <w:rFonts w:asciiTheme="minorHAnsi" w:hAnsiTheme="minorHAnsi" w:cstheme="minorHAnsi"/>
        </w:rPr>
        <w:t xml:space="preserve"> meeting</w:t>
      </w:r>
      <w:r w:rsidR="007C45E0">
        <w:rPr>
          <w:rFonts w:asciiTheme="minorHAnsi" w:hAnsiTheme="minorHAnsi" w:cstheme="minorHAnsi"/>
        </w:rPr>
        <w:t xml:space="preserve"> is in Kearney due to field visits. In January we agreed on one meeting a year rotating out of Kearney. This meeting in Ogallala is the one meeting out of Kearney for 2024. </w:t>
      </w:r>
      <w:r w:rsidR="008340B3">
        <w:rPr>
          <w:rFonts w:asciiTheme="minorHAnsi" w:hAnsiTheme="minorHAnsi" w:cstheme="minorHAnsi"/>
        </w:rPr>
        <w:t>Marks/Scheel said the shorter drive today was appreciated and makes a difference. Farnsworth said at</w:t>
      </w:r>
      <w:r w:rsidR="007C45E0">
        <w:rPr>
          <w:rFonts w:asciiTheme="minorHAnsi" w:hAnsiTheme="minorHAnsi" w:cstheme="minorHAnsi"/>
        </w:rPr>
        <w:t xml:space="preserve"> the January 2025 TAC meeting we can discuss it again to set up a 2025 location schedule.</w:t>
      </w:r>
      <w:r w:rsidR="008340B3">
        <w:rPr>
          <w:rFonts w:asciiTheme="minorHAnsi" w:hAnsiTheme="minorHAnsi" w:cstheme="minorHAnsi"/>
        </w:rPr>
        <w:t xml:space="preserve"> </w:t>
      </w:r>
    </w:p>
    <w:p w14:paraId="0CF51AFD" w14:textId="77777777" w:rsidR="004A701E" w:rsidRDefault="004A701E" w:rsidP="004A701E">
      <w:pPr>
        <w:pStyle w:val="NoSpacing"/>
        <w:rPr>
          <w:rFonts w:asciiTheme="minorHAnsi" w:hAnsiTheme="minorHAnsi" w:cstheme="minorHAnsi"/>
        </w:rPr>
      </w:pPr>
    </w:p>
    <w:p w14:paraId="643B745C" w14:textId="77777777" w:rsidR="00CB18AC" w:rsidRDefault="00CB18AC" w:rsidP="00CB18AC">
      <w:pPr>
        <w:pStyle w:val="NoSpacing"/>
        <w:rPr>
          <w:rFonts w:asciiTheme="minorHAnsi" w:hAnsiTheme="minorHAnsi" w:cstheme="minorHAnsi"/>
          <w:b/>
          <w:bCs/>
          <w:u w:val="single"/>
        </w:rPr>
      </w:pPr>
      <w:r>
        <w:rPr>
          <w:rFonts w:asciiTheme="minorHAnsi" w:hAnsiTheme="minorHAnsi" w:cstheme="minorHAnsi"/>
          <w:b/>
          <w:bCs/>
          <w:u w:val="single"/>
        </w:rPr>
        <w:t>PROCUREMENT</w:t>
      </w:r>
    </w:p>
    <w:p w14:paraId="57EBD3D9" w14:textId="7A497BC1" w:rsidR="00CB18AC" w:rsidRPr="008647B8" w:rsidRDefault="00CB18AC" w:rsidP="00CB18AC">
      <w:pPr>
        <w:pStyle w:val="NoSpacing"/>
        <w:rPr>
          <w:rFonts w:asciiTheme="minorHAnsi" w:hAnsiTheme="minorHAnsi" w:cstheme="minorHAnsi"/>
          <w:i/>
          <w:iCs/>
        </w:rPr>
      </w:pPr>
      <w:r w:rsidRPr="008647B8">
        <w:rPr>
          <w:rFonts w:asciiTheme="minorHAnsi" w:hAnsiTheme="minorHAnsi" w:cstheme="minorHAnsi"/>
          <w:i/>
          <w:iCs/>
        </w:rPr>
        <w:t>PHRAGMITES RFP</w:t>
      </w:r>
    </w:p>
    <w:p w14:paraId="0D2B114A" w14:textId="39B19ABC" w:rsidR="00CB18AC" w:rsidRDefault="00CB18AC" w:rsidP="00CB18AC">
      <w:pPr>
        <w:pStyle w:val="NoSpacing"/>
        <w:rPr>
          <w:rFonts w:asciiTheme="minorHAnsi" w:hAnsiTheme="minorHAnsi" w:cstheme="minorHAnsi"/>
        </w:rPr>
      </w:pPr>
      <w:r>
        <w:rPr>
          <w:rFonts w:asciiTheme="minorHAnsi" w:hAnsiTheme="minorHAnsi" w:cstheme="minorHAnsi"/>
        </w:rPr>
        <w:t xml:space="preserve">Bruggeman provided an update on the Phragmites RFP. Contract was awarded to </w:t>
      </w:r>
      <w:r w:rsidR="00DB19E3">
        <w:rPr>
          <w:rFonts w:asciiTheme="minorHAnsi" w:hAnsiTheme="minorHAnsi" w:cstheme="minorHAnsi"/>
        </w:rPr>
        <w:t>GEI</w:t>
      </w:r>
      <w:r w:rsidR="002E73DC">
        <w:rPr>
          <w:rFonts w:asciiTheme="minorHAnsi" w:hAnsiTheme="minorHAnsi" w:cstheme="minorHAnsi"/>
        </w:rPr>
        <w:t xml:space="preserve"> Consultants</w:t>
      </w:r>
      <w:r w:rsidR="00DB19E3">
        <w:rPr>
          <w:rFonts w:asciiTheme="minorHAnsi" w:hAnsiTheme="minorHAnsi" w:cstheme="minorHAnsi"/>
        </w:rPr>
        <w:t xml:space="preserve"> </w:t>
      </w:r>
      <w:r w:rsidR="002E73DC">
        <w:rPr>
          <w:rFonts w:asciiTheme="minorHAnsi" w:hAnsiTheme="minorHAnsi" w:cstheme="minorHAnsi"/>
        </w:rPr>
        <w:t>w</w:t>
      </w:r>
      <w:r w:rsidR="00DB19E3">
        <w:rPr>
          <w:rFonts w:asciiTheme="minorHAnsi" w:hAnsiTheme="minorHAnsi" w:cstheme="minorHAnsi"/>
        </w:rPr>
        <w:t xml:space="preserve">ith Tom Smrdel as the project leader. Initial </w:t>
      </w:r>
      <w:r w:rsidR="002E73DC">
        <w:rPr>
          <w:rFonts w:asciiTheme="minorHAnsi" w:hAnsiTheme="minorHAnsi" w:cstheme="minorHAnsi"/>
        </w:rPr>
        <w:t xml:space="preserve">virtual </w:t>
      </w:r>
      <w:r w:rsidR="00DB19E3">
        <w:rPr>
          <w:rFonts w:asciiTheme="minorHAnsi" w:hAnsiTheme="minorHAnsi" w:cstheme="minorHAnsi"/>
        </w:rPr>
        <w:t xml:space="preserve">startup meeting </w:t>
      </w:r>
      <w:r w:rsidR="002E73DC">
        <w:rPr>
          <w:rFonts w:asciiTheme="minorHAnsi" w:hAnsiTheme="minorHAnsi" w:cstheme="minorHAnsi"/>
        </w:rPr>
        <w:t xml:space="preserve">to put schedule together </w:t>
      </w:r>
      <w:r w:rsidR="00DB19E3">
        <w:rPr>
          <w:rFonts w:asciiTheme="minorHAnsi" w:hAnsiTheme="minorHAnsi" w:cstheme="minorHAnsi"/>
        </w:rPr>
        <w:t>went well.</w:t>
      </w:r>
      <w:r w:rsidR="002E73DC">
        <w:rPr>
          <w:rFonts w:asciiTheme="minorHAnsi" w:hAnsiTheme="minorHAnsi" w:cstheme="minorHAnsi"/>
        </w:rPr>
        <w:t xml:space="preserve"> Field team will be in Kearney on May 9th</w:t>
      </w:r>
      <w:r w:rsidR="00DB19E3">
        <w:rPr>
          <w:rFonts w:asciiTheme="minorHAnsi" w:hAnsiTheme="minorHAnsi" w:cstheme="minorHAnsi"/>
        </w:rPr>
        <w:t xml:space="preserve"> to work with EDO to </w:t>
      </w:r>
      <w:r w:rsidR="002E73DC">
        <w:rPr>
          <w:rFonts w:asciiTheme="minorHAnsi" w:hAnsiTheme="minorHAnsi" w:cstheme="minorHAnsi"/>
        </w:rPr>
        <w:t xml:space="preserve">go over methods in the field and </w:t>
      </w:r>
      <w:r w:rsidR="00DB19E3">
        <w:rPr>
          <w:rFonts w:asciiTheme="minorHAnsi" w:hAnsiTheme="minorHAnsi" w:cstheme="minorHAnsi"/>
        </w:rPr>
        <w:t>get started.</w:t>
      </w:r>
    </w:p>
    <w:p w14:paraId="4842F51C" w14:textId="77777777" w:rsidR="00CB18AC" w:rsidRDefault="00CB18AC" w:rsidP="00CB18AC">
      <w:pPr>
        <w:pStyle w:val="NoSpacing"/>
        <w:rPr>
          <w:rFonts w:asciiTheme="minorHAnsi" w:hAnsiTheme="minorHAnsi" w:cstheme="minorHAnsi"/>
        </w:rPr>
      </w:pPr>
    </w:p>
    <w:p w14:paraId="50257F7F" w14:textId="29A82614" w:rsidR="004A701E" w:rsidRPr="00DB19E3" w:rsidRDefault="00DB19E3">
      <w:pPr>
        <w:rPr>
          <w:rFonts w:asciiTheme="minorHAnsi" w:eastAsia="Calibri" w:hAnsiTheme="minorHAnsi" w:cstheme="minorHAnsi"/>
          <w:b/>
          <w:bCs/>
          <w:u w:val="single"/>
        </w:rPr>
      </w:pPr>
      <w:r w:rsidRPr="00DB19E3">
        <w:rPr>
          <w:rFonts w:asciiTheme="minorHAnsi" w:eastAsia="Calibri" w:hAnsiTheme="minorHAnsi" w:cstheme="minorHAnsi"/>
          <w:b/>
          <w:bCs/>
          <w:u w:val="single"/>
        </w:rPr>
        <w:t>TARGET SPECIES</w:t>
      </w:r>
    </w:p>
    <w:p w14:paraId="684902CA" w14:textId="77777777" w:rsidR="00DB19E3" w:rsidRDefault="00DB19E3" w:rsidP="00DB19E3">
      <w:pPr>
        <w:rPr>
          <w:rFonts w:asciiTheme="minorHAnsi" w:eastAsia="Calibri" w:hAnsiTheme="minorHAnsi" w:cstheme="minorHAnsi"/>
          <w:i/>
          <w:iCs/>
        </w:rPr>
      </w:pPr>
      <w:r>
        <w:rPr>
          <w:rFonts w:asciiTheme="minorHAnsi" w:eastAsia="Calibri" w:hAnsiTheme="minorHAnsi" w:cstheme="minorHAnsi"/>
          <w:i/>
          <w:iCs/>
        </w:rPr>
        <w:t>WC WINTER COUNTS AT ARANSAS</w:t>
      </w:r>
    </w:p>
    <w:p w14:paraId="1CF082DE" w14:textId="3A9F194F" w:rsidR="00DB19E3" w:rsidRPr="000E01EB" w:rsidRDefault="00DB19E3" w:rsidP="000E01EB">
      <w:pPr>
        <w:rPr>
          <w:rFonts w:asciiTheme="minorHAnsi" w:eastAsia="Calibri" w:hAnsiTheme="minorHAnsi" w:cstheme="minorHAnsi"/>
        </w:rPr>
      </w:pPr>
      <w:r>
        <w:rPr>
          <w:rFonts w:asciiTheme="minorHAnsi" w:eastAsia="Calibri" w:hAnsiTheme="minorHAnsi" w:cstheme="minorHAnsi"/>
        </w:rPr>
        <w:t xml:space="preserve">Jenniges informed the TAC that were not present at the Reporting Session that the USFWS did not conduct a WC survey at Aransas during the winter of 2023-2024. Without this survey, the Program has no annual estimate of the Aransas Wood Buffalo Whooping Crane population. So, we have no denominator for our performance metric “proportion of the AWB population” that uses the AHR each migratory season. If it is a funding problem, we should look at how to get some funding </w:t>
      </w:r>
      <w:proofErr w:type="gramStart"/>
      <w:r>
        <w:rPr>
          <w:rFonts w:asciiTheme="minorHAnsi" w:eastAsia="Calibri" w:hAnsiTheme="minorHAnsi" w:cstheme="minorHAnsi"/>
        </w:rPr>
        <w:t>to</w:t>
      </w:r>
      <w:proofErr w:type="gramEnd"/>
      <w:r>
        <w:rPr>
          <w:rFonts w:asciiTheme="minorHAnsi" w:eastAsia="Calibri" w:hAnsiTheme="minorHAnsi" w:cstheme="minorHAnsi"/>
        </w:rPr>
        <w:t xml:space="preserve"> them. Rabbe </w:t>
      </w:r>
      <w:r>
        <w:rPr>
          <w:rFonts w:asciiTheme="minorHAnsi" w:eastAsia="Calibri" w:hAnsiTheme="minorHAnsi" w:cstheme="minorHAnsi"/>
        </w:rPr>
        <w:lastRenderedPageBreak/>
        <w:t xml:space="preserve">update said that FWS has already committed to doing a winter 2024-2025 survey. </w:t>
      </w:r>
      <w:r w:rsidR="00300995">
        <w:rPr>
          <w:rFonts w:asciiTheme="minorHAnsi" w:eastAsia="Calibri" w:hAnsiTheme="minorHAnsi" w:cstheme="minorHAnsi"/>
        </w:rPr>
        <w:t>For 2025-2026</w:t>
      </w:r>
      <w:r>
        <w:rPr>
          <w:rFonts w:asciiTheme="minorHAnsi" w:eastAsia="Calibri" w:hAnsiTheme="minorHAnsi" w:cstheme="minorHAnsi"/>
        </w:rPr>
        <w:t xml:space="preserve"> FWS is in the process of reaching out to partners</w:t>
      </w:r>
      <w:r w:rsidR="00300995">
        <w:rPr>
          <w:rFonts w:asciiTheme="minorHAnsi" w:eastAsia="Calibri" w:hAnsiTheme="minorHAnsi" w:cstheme="minorHAnsi"/>
        </w:rPr>
        <w:t xml:space="preserve"> for contributions</w:t>
      </w:r>
      <w:r>
        <w:rPr>
          <w:rFonts w:asciiTheme="minorHAnsi" w:eastAsia="Calibri" w:hAnsiTheme="minorHAnsi" w:cstheme="minorHAnsi"/>
        </w:rPr>
        <w:t xml:space="preserve">. </w:t>
      </w:r>
      <w:r w:rsidR="00300995">
        <w:rPr>
          <w:rFonts w:asciiTheme="minorHAnsi" w:eastAsia="Calibri" w:hAnsiTheme="minorHAnsi" w:cstheme="minorHAnsi"/>
        </w:rPr>
        <w:t>Jenniges asked if the</w:t>
      </w:r>
      <w:r>
        <w:rPr>
          <w:rFonts w:asciiTheme="minorHAnsi" w:eastAsia="Calibri" w:hAnsiTheme="minorHAnsi" w:cstheme="minorHAnsi"/>
        </w:rPr>
        <w:t xml:space="preserve"> Service </w:t>
      </w:r>
      <w:r w:rsidR="00300995">
        <w:rPr>
          <w:rFonts w:asciiTheme="minorHAnsi" w:eastAsia="Calibri" w:hAnsiTheme="minorHAnsi" w:cstheme="minorHAnsi"/>
        </w:rPr>
        <w:t xml:space="preserve">will be </w:t>
      </w:r>
      <w:r>
        <w:rPr>
          <w:rFonts w:asciiTheme="minorHAnsi" w:eastAsia="Calibri" w:hAnsiTheme="minorHAnsi" w:cstheme="minorHAnsi"/>
        </w:rPr>
        <w:t>match</w:t>
      </w:r>
      <w:r w:rsidR="00300995">
        <w:rPr>
          <w:rFonts w:asciiTheme="minorHAnsi" w:eastAsia="Calibri" w:hAnsiTheme="minorHAnsi" w:cstheme="minorHAnsi"/>
        </w:rPr>
        <w:t>ing funds</w:t>
      </w:r>
      <w:r>
        <w:rPr>
          <w:rFonts w:asciiTheme="minorHAnsi" w:eastAsia="Calibri" w:hAnsiTheme="minorHAnsi" w:cstheme="minorHAnsi"/>
        </w:rPr>
        <w:t xml:space="preserve">? </w:t>
      </w:r>
      <w:r w:rsidR="00300995">
        <w:rPr>
          <w:rFonts w:asciiTheme="minorHAnsi" w:eastAsia="Calibri" w:hAnsiTheme="minorHAnsi" w:cstheme="minorHAnsi"/>
        </w:rPr>
        <w:t>He said the t</w:t>
      </w:r>
      <w:r>
        <w:rPr>
          <w:rFonts w:asciiTheme="minorHAnsi" w:eastAsia="Calibri" w:hAnsiTheme="minorHAnsi" w:cstheme="minorHAnsi"/>
        </w:rPr>
        <w:t xml:space="preserve">otal cost is $50,000 for </w:t>
      </w:r>
      <w:r w:rsidR="00300995">
        <w:rPr>
          <w:rFonts w:asciiTheme="minorHAnsi" w:eastAsia="Calibri" w:hAnsiTheme="minorHAnsi" w:cstheme="minorHAnsi"/>
        </w:rPr>
        <w:t>a</w:t>
      </w:r>
      <w:r>
        <w:rPr>
          <w:rFonts w:asciiTheme="minorHAnsi" w:eastAsia="Calibri" w:hAnsiTheme="minorHAnsi" w:cstheme="minorHAnsi"/>
        </w:rPr>
        <w:t xml:space="preserve"> flight over a couple days. Rabbe </w:t>
      </w:r>
      <w:r w:rsidR="00300995">
        <w:rPr>
          <w:rFonts w:asciiTheme="minorHAnsi" w:eastAsia="Calibri" w:hAnsiTheme="minorHAnsi" w:cstheme="minorHAnsi"/>
        </w:rPr>
        <w:t xml:space="preserve">is </w:t>
      </w:r>
      <w:r>
        <w:rPr>
          <w:rFonts w:asciiTheme="minorHAnsi" w:eastAsia="Calibri" w:hAnsiTheme="minorHAnsi" w:cstheme="minorHAnsi"/>
        </w:rPr>
        <w:t xml:space="preserve">waiting until </w:t>
      </w:r>
      <w:r w:rsidR="00300995">
        <w:rPr>
          <w:rFonts w:asciiTheme="minorHAnsi" w:eastAsia="Calibri" w:hAnsiTheme="minorHAnsi" w:cstheme="minorHAnsi"/>
        </w:rPr>
        <w:t xml:space="preserve">there is some </w:t>
      </w:r>
      <w:r>
        <w:rPr>
          <w:rFonts w:asciiTheme="minorHAnsi" w:eastAsia="Calibri" w:hAnsiTheme="minorHAnsi" w:cstheme="minorHAnsi"/>
        </w:rPr>
        <w:t xml:space="preserve">formal action item from </w:t>
      </w:r>
      <w:r w:rsidR="00300995">
        <w:rPr>
          <w:rFonts w:asciiTheme="minorHAnsi" w:eastAsia="Calibri" w:hAnsiTheme="minorHAnsi" w:cstheme="minorHAnsi"/>
        </w:rPr>
        <w:t>the FWS</w:t>
      </w:r>
      <w:r>
        <w:rPr>
          <w:rFonts w:asciiTheme="minorHAnsi" w:eastAsia="Calibri" w:hAnsiTheme="minorHAnsi" w:cstheme="minorHAnsi"/>
        </w:rPr>
        <w:t xml:space="preserve">. Jenniges asked if PRRIP paid for the plane, is FWS willing to put the man hours into the effort? </w:t>
      </w:r>
      <w:r w:rsidR="00300995">
        <w:rPr>
          <w:rFonts w:asciiTheme="minorHAnsi" w:eastAsia="Calibri" w:hAnsiTheme="minorHAnsi" w:cstheme="minorHAnsi"/>
        </w:rPr>
        <w:t>Jenniges said t</w:t>
      </w:r>
      <w:r>
        <w:rPr>
          <w:rFonts w:asciiTheme="minorHAnsi" w:eastAsia="Calibri" w:hAnsiTheme="minorHAnsi" w:cstheme="minorHAnsi"/>
        </w:rPr>
        <w:t>his survey effort becomes more difficult as the population grows, now not a census</w:t>
      </w:r>
      <w:r w:rsidR="00300995">
        <w:rPr>
          <w:rFonts w:asciiTheme="minorHAnsi" w:eastAsia="Calibri" w:hAnsiTheme="minorHAnsi" w:cstheme="minorHAnsi"/>
        </w:rPr>
        <w:t xml:space="preserve"> but rather</w:t>
      </w:r>
      <w:r>
        <w:rPr>
          <w:rFonts w:asciiTheme="minorHAnsi" w:eastAsia="Calibri" w:hAnsiTheme="minorHAnsi" w:cstheme="minorHAnsi"/>
        </w:rPr>
        <w:t xml:space="preserve"> a distance from transect population estimate. Marks asked if Canada partners were surveying at that end? Rabbe said they do nest counts. Jenniges said summer breeding grounds are hard to access and survey. Henry asked if PRRIP wanted information on survey methodology and to stay informed about how decisions are made with regard to adding survey areas and making population estimates</w:t>
      </w:r>
      <w:r w:rsidR="00300995">
        <w:rPr>
          <w:rFonts w:asciiTheme="minorHAnsi" w:eastAsia="Calibri" w:hAnsiTheme="minorHAnsi" w:cstheme="minorHAnsi"/>
        </w:rPr>
        <w:t>?</w:t>
      </w:r>
      <w:r>
        <w:rPr>
          <w:rFonts w:asciiTheme="minorHAnsi" w:eastAsia="Calibri" w:hAnsiTheme="minorHAnsi" w:cstheme="minorHAnsi"/>
        </w:rPr>
        <w:t xml:space="preserve"> Rabbe said </w:t>
      </w:r>
      <w:r w:rsidR="00300995">
        <w:rPr>
          <w:rFonts w:asciiTheme="minorHAnsi" w:eastAsia="Calibri" w:hAnsiTheme="minorHAnsi" w:cstheme="minorHAnsi"/>
        </w:rPr>
        <w:t xml:space="preserve">we </w:t>
      </w:r>
      <w:r>
        <w:rPr>
          <w:rFonts w:asciiTheme="minorHAnsi" w:eastAsia="Calibri" w:hAnsiTheme="minorHAnsi" w:cstheme="minorHAnsi"/>
        </w:rPr>
        <w:t>would want to stay out of their methodology to keep methods consistent for comparability. Farnsworth reminded that population estimate seems to have leveled off</w:t>
      </w:r>
      <w:r w:rsidR="00300995">
        <w:rPr>
          <w:rFonts w:asciiTheme="minorHAnsi" w:eastAsia="Calibri" w:hAnsiTheme="minorHAnsi" w:cstheme="minorHAnsi"/>
        </w:rPr>
        <w:t xml:space="preserve"> over more recent years</w:t>
      </w:r>
      <w:r>
        <w:rPr>
          <w:rFonts w:asciiTheme="minorHAnsi" w:eastAsia="Calibri" w:hAnsiTheme="minorHAnsi" w:cstheme="minorHAnsi"/>
        </w:rPr>
        <w:t xml:space="preserve">, </w:t>
      </w:r>
      <w:r w:rsidR="000F0E9B">
        <w:rPr>
          <w:rFonts w:asciiTheme="minorHAnsi" w:eastAsia="Calibri" w:hAnsiTheme="minorHAnsi" w:cstheme="minorHAnsi"/>
        </w:rPr>
        <w:t>but</w:t>
      </w:r>
      <w:r w:rsidR="00300995">
        <w:rPr>
          <w:rFonts w:asciiTheme="minorHAnsi" w:eastAsia="Calibri" w:hAnsiTheme="minorHAnsi" w:cstheme="minorHAnsi"/>
        </w:rPr>
        <w:t xml:space="preserve"> that</w:t>
      </w:r>
      <w:r w:rsidR="000F0E9B">
        <w:rPr>
          <w:rFonts w:asciiTheme="minorHAnsi" w:eastAsia="Calibri" w:hAnsiTheme="minorHAnsi" w:cstheme="minorHAnsi"/>
        </w:rPr>
        <w:t xml:space="preserve"> isn’t entirely consistent with what we are seeing here. </w:t>
      </w:r>
      <w:r w:rsidR="00300995">
        <w:rPr>
          <w:rFonts w:asciiTheme="minorHAnsi" w:eastAsia="Calibri" w:hAnsiTheme="minorHAnsi" w:cstheme="minorHAnsi"/>
        </w:rPr>
        <w:t>He asked if that might be due</w:t>
      </w:r>
      <w:r>
        <w:rPr>
          <w:rFonts w:asciiTheme="minorHAnsi" w:eastAsia="Calibri" w:hAnsiTheme="minorHAnsi" w:cstheme="minorHAnsi"/>
        </w:rPr>
        <w:t xml:space="preserve"> to range expansion </w:t>
      </w:r>
      <w:r w:rsidR="000F0E9B">
        <w:rPr>
          <w:rFonts w:asciiTheme="minorHAnsi" w:eastAsia="Calibri" w:hAnsiTheme="minorHAnsi" w:cstheme="minorHAnsi"/>
        </w:rPr>
        <w:t xml:space="preserve">at Aransas </w:t>
      </w:r>
      <w:r>
        <w:rPr>
          <w:rFonts w:asciiTheme="minorHAnsi" w:eastAsia="Calibri" w:hAnsiTheme="minorHAnsi" w:cstheme="minorHAnsi"/>
        </w:rPr>
        <w:t xml:space="preserve">and not counting birds outside </w:t>
      </w:r>
      <w:r w:rsidR="00300995">
        <w:rPr>
          <w:rFonts w:asciiTheme="minorHAnsi" w:eastAsia="Calibri" w:hAnsiTheme="minorHAnsi" w:cstheme="minorHAnsi"/>
        </w:rPr>
        <w:t xml:space="preserve">traditional </w:t>
      </w:r>
      <w:r>
        <w:rPr>
          <w:rFonts w:asciiTheme="minorHAnsi" w:eastAsia="Calibri" w:hAnsiTheme="minorHAnsi" w:cstheme="minorHAnsi"/>
        </w:rPr>
        <w:t xml:space="preserve">surveyed areas? </w:t>
      </w:r>
      <w:r w:rsidR="00300995">
        <w:rPr>
          <w:rFonts w:asciiTheme="minorHAnsi" w:eastAsia="Calibri" w:hAnsiTheme="minorHAnsi" w:cstheme="minorHAnsi"/>
        </w:rPr>
        <w:t>He said the Program</w:t>
      </w:r>
      <w:r>
        <w:rPr>
          <w:rFonts w:asciiTheme="minorHAnsi" w:eastAsia="Calibri" w:hAnsiTheme="minorHAnsi" w:cstheme="minorHAnsi"/>
        </w:rPr>
        <w:t xml:space="preserve"> would just want to stay informed about how </w:t>
      </w:r>
      <w:r w:rsidR="00300995">
        <w:rPr>
          <w:rFonts w:asciiTheme="minorHAnsi" w:eastAsia="Calibri" w:hAnsiTheme="minorHAnsi" w:cstheme="minorHAnsi"/>
        </w:rPr>
        <w:t xml:space="preserve">the </w:t>
      </w:r>
      <w:r w:rsidR="000F0E9B">
        <w:rPr>
          <w:rFonts w:asciiTheme="minorHAnsi" w:eastAsia="Calibri" w:hAnsiTheme="minorHAnsi" w:cstheme="minorHAnsi"/>
        </w:rPr>
        <w:t>population estimate</w:t>
      </w:r>
      <w:r>
        <w:rPr>
          <w:rFonts w:asciiTheme="minorHAnsi" w:eastAsia="Calibri" w:hAnsiTheme="minorHAnsi" w:cstheme="minorHAnsi"/>
        </w:rPr>
        <w:t xml:space="preserve"> was derived.</w:t>
      </w:r>
      <w:r w:rsidR="000E01EB">
        <w:rPr>
          <w:rFonts w:asciiTheme="minorHAnsi" w:eastAsia="Calibri" w:hAnsiTheme="minorHAnsi" w:cstheme="minorHAnsi"/>
        </w:rPr>
        <w:t xml:space="preserve"> </w:t>
      </w:r>
      <w:r w:rsidR="000F0E9B" w:rsidRPr="000E01EB">
        <w:rPr>
          <w:rFonts w:cstheme="minorHAnsi"/>
        </w:rPr>
        <w:t xml:space="preserve">Rabbe will keep TAC informed of </w:t>
      </w:r>
      <w:r w:rsidR="000E01EB" w:rsidRPr="000E01EB">
        <w:rPr>
          <w:rFonts w:cstheme="minorHAnsi"/>
        </w:rPr>
        <w:t>FWS</w:t>
      </w:r>
      <w:r w:rsidR="000F0E9B" w:rsidRPr="000E01EB">
        <w:rPr>
          <w:rFonts w:cstheme="minorHAnsi"/>
        </w:rPr>
        <w:t xml:space="preserve"> plans for moving forward with contributing partners.</w:t>
      </w:r>
    </w:p>
    <w:p w14:paraId="51D9392B" w14:textId="77777777" w:rsidR="00DB19E3" w:rsidRPr="00796896" w:rsidRDefault="00DB19E3" w:rsidP="00DB19E3">
      <w:pPr>
        <w:rPr>
          <w:rFonts w:asciiTheme="minorHAnsi" w:eastAsia="Calibri" w:hAnsiTheme="minorHAnsi" w:cstheme="minorHAnsi"/>
        </w:rPr>
      </w:pPr>
    </w:p>
    <w:p w14:paraId="1572FB25" w14:textId="77777777" w:rsidR="00DB19E3" w:rsidRPr="00ED1DAF" w:rsidRDefault="00DB19E3" w:rsidP="00DB19E3">
      <w:pPr>
        <w:rPr>
          <w:rFonts w:asciiTheme="minorHAnsi" w:eastAsia="Calibri" w:hAnsiTheme="minorHAnsi" w:cstheme="minorHAnsi"/>
          <w:i/>
          <w:iCs/>
        </w:rPr>
      </w:pPr>
      <w:r>
        <w:rPr>
          <w:rFonts w:asciiTheme="minorHAnsi" w:eastAsia="Calibri" w:hAnsiTheme="minorHAnsi" w:cstheme="minorHAnsi"/>
          <w:i/>
          <w:iCs/>
        </w:rPr>
        <w:t>WC</w:t>
      </w:r>
      <w:r w:rsidRPr="00ED1DAF">
        <w:rPr>
          <w:rFonts w:asciiTheme="minorHAnsi" w:eastAsia="Calibri" w:hAnsiTheme="minorHAnsi" w:cstheme="minorHAnsi"/>
          <w:i/>
          <w:iCs/>
        </w:rPr>
        <w:t xml:space="preserve"> RIVERINE ROOST SITE SELECTION</w:t>
      </w:r>
      <w:r>
        <w:rPr>
          <w:rFonts w:asciiTheme="minorHAnsi" w:eastAsia="Calibri" w:hAnsiTheme="minorHAnsi" w:cstheme="minorHAnsi"/>
          <w:i/>
          <w:iCs/>
        </w:rPr>
        <w:t xml:space="preserve"> – CHANNEL WIDENING OPTIONS</w:t>
      </w:r>
    </w:p>
    <w:p w14:paraId="5225D97A" w14:textId="2938571E" w:rsidR="000E01EB" w:rsidRDefault="00DB19E3" w:rsidP="00DB19E3">
      <w:pPr>
        <w:rPr>
          <w:rFonts w:cstheme="minorHAnsi"/>
        </w:rPr>
      </w:pPr>
      <w:r>
        <w:rPr>
          <w:rFonts w:cstheme="minorHAnsi"/>
        </w:rPr>
        <w:t xml:space="preserve">The </w:t>
      </w:r>
      <w:r w:rsidR="000E01EB">
        <w:rPr>
          <w:rFonts w:cstheme="minorHAnsi"/>
        </w:rPr>
        <w:t>five</w:t>
      </w:r>
      <w:r>
        <w:rPr>
          <w:rFonts w:cstheme="minorHAnsi"/>
        </w:rPr>
        <w:t>-year update on WC Riverine Roost Site selection demonstrated a shift in WC selection of riverine roost sites toward wider unobstructed river channels. In response to this finding, a TAC work group was established to evaluate opportunities and limitation</w:t>
      </w:r>
      <w:r w:rsidR="00E8514F">
        <w:rPr>
          <w:rFonts w:cstheme="minorHAnsi"/>
        </w:rPr>
        <w:t>s</w:t>
      </w:r>
      <w:r>
        <w:rPr>
          <w:rFonts w:cstheme="minorHAnsi"/>
        </w:rPr>
        <w:t xml:space="preserve"> to channel widening within Program habitat complexes throughout the AHR. Rabbe and Farrell summarized the information considered by the work group which led to</w:t>
      </w:r>
      <w:r w:rsidR="00E8514F">
        <w:rPr>
          <w:rFonts w:cstheme="minorHAnsi"/>
        </w:rPr>
        <w:t xml:space="preserve"> the identification of</w:t>
      </w:r>
      <w:r>
        <w:rPr>
          <w:rFonts w:cstheme="minorHAnsi"/>
        </w:rPr>
        <w:t xml:space="preserve"> two </w:t>
      </w:r>
      <w:r w:rsidR="000E01EB">
        <w:rPr>
          <w:rFonts w:cstheme="minorHAnsi"/>
        </w:rPr>
        <w:t xml:space="preserve">complexes with </w:t>
      </w:r>
      <w:r>
        <w:rPr>
          <w:rFonts w:cstheme="minorHAnsi"/>
        </w:rPr>
        <w:t>opportunities for channel widening</w:t>
      </w:r>
      <w:r w:rsidR="000E01EB">
        <w:rPr>
          <w:rFonts w:cstheme="minorHAnsi"/>
        </w:rPr>
        <w:t xml:space="preserve">, </w:t>
      </w:r>
      <w:r>
        <w:rPr>
          <w:rFonts w:cstheme="minorHAnsi"/>
        </w:rPr>
        <w:t xml:space="preserve">Cottonwood Ranch and Pawnee. </w:t>
      </w:r>
      <w:r w:rsidR="000F0E9B">
        <w:rPr>
          <w:rFonts w:cstheme="minorHAnsi"/>
        </w:rPr>
        <w:t xml:space="preserve">There are areas in both complexes where channel widths could be improved through mechanical means then maintained </w:t>
      </w:r>
      <w:r w:rsidR="000E01EB">
        <w:rPr>
          <w:rFonts w:cstheme="minorHAnsi"/>
        </w:rPr>
        <w:t>by river flow</w:t>
      </w:r>
      <w:r w:rsidR="000F0E9B">
        <w:rPr>
          <w:rFonts w:cstheme="minorHAnsi"/>
        </w:rPr>
        <w:t xml:space="preserve">. </w:t>
      </w:r>
      <w:r w:rsidR="000E01EB">
        <w:rPr>
          <w:rFonts w:cstheme="minorHAnsi"/>
        </w:rPr>
        <w:t>These are a</w:t>
      </w:r>
      <w:r w:rsidR="000F0E9B">
        <w:rPr>
          <w:rFonts w:cstheme="minorHAnsi"/>
        </w:rPr>
        <w:t>reas where we have adequate channel consolidation to get enough water coverage to maintain unvegetated channel widths once they are created.</w:t>
      </w:r>
      <w:r w:rsidR="000E01EB">
        <w:rPr>
          <w:rFonts w:cstheme="minorHAnsi"/>
        </w:rPr>
        <w:t xml:space="preserve"> </w:t>
      </w:r>
      <w:r>
        <w:rPr>
          <w:rFonts w:cstheme="minorHAnsi"/>
        </w:rPr>
        <w:t>Rabbe reviewed the management that was done on Volentine (Pawnee) and Stall (CWR) and the gains in unobstructed channel width achieved over time.</w:t>
      </w:r>
    </w:p>
    <w:p w14:paraId="364A3B34" w14:textId="77777777" w:rsidR="000E01EB" w:rsidRDefault="000E01EB" w:rsidP="00DB19E3">
      <w:pPr>
        <w:rPr>
          <w:rFonts w:cstheme="minorHAnsi"/>
        </w:rPr>
      </w:pPr>
    </w:p>
    <w:p w14:paraId="3B8E4FAC" w14:textId="3772483E" w:rsidR="00DB19E3" w:rsidRDefault="000F0E9B" w:rsidP="00DB19E3">
      <w:pPr>
        <w:rPr>
          <w:rFonts w:cstheme="minorHAnsi"/>
        </w:rPr>
      </w:pPr>
      <w:r>
        <w:rPr>
          <w:rFonts w:cstheme="minorHAnsi"/>
        </w:rPr>
        <w:t>Henry/Farnsworth said the plan moving forward is to add these minimal mechanical/chemical management actions to annual work plans for these complexes and implement them each year, keeping track of any changes in channel width over time.</w:t>
      </w:r>
      <w:r w:rsidR="000E01EB">
        <w:rPr>
          <w:rFonts w:cstheme="minorHAnsi"/>
        </w:rPr>
        <w:t xml:space="preserve"> </w:t>
      </w:r>
      <w:r w:rsidR="00DB19E3">
        <w:rPr>
          <w:rFonts w:cstheme="minorHAnsi"/>
        </w:rPr>
        <w:t xml:space="preserve">Henry reminded the TAC of the preliminary Management Implications that were included in the draft </w:t>
      </w:r>
      <w:r>
        <w:rPr>
          <w:rFonts w:cstheme="minorHAnsi"/>
        </w:rPr>
        <w:t>WC Riverine Roost Site Selection Technical R</w:t>
      </w:r>
      <w:r w:rsidR="00DB19E3">
        <w:rPr>
          <w:rFonts w:cstheme="minorHAnsi"/>
        </w:rPr>
        <w:t xml:space="preserve">eport. She suggested the EDO </w:t>
      </w:r>
      <w:proofErr w:type="gramStart"/>
      <w:r w:rsidR="00DB19E3">
        <w:rPr>
          <w:rFonts w:cstheme="minorHAnsi"/>
        </w:rPr>
        <w:t>draft</w:t>
      </w:r>
      <w:proofErr w:type="gramEnd"/>
      <w:r w:rsidR="00DB19E3">
        <w:rPr>
          <w:rFonts w:cstheme="minorHAnsi"/>
        </w:rPr>
        <w:t xml:space="preserve"> a more detailed description of management implications that follow from today’s discussion to be included in the report. TAC can review and revise these management implications to finalize the technical report offline. A final draft would then go to the July TAC/ISAC for recommendation. Then to the Sep GC for approval.</w:t>
      </w:r>
    </w:p>
    <w:p w14:paraId="5D934948" w14:textId="77777777" w:rsidR="00DB19E3" w:rsidRDefault="00DB19E3" w:rsidP="00DB19E3">
      <w:pPr>
        <w:rPr>
          <w:rFonts w:cstheme="minorHAnsi"/>
        </w:rPr>
      </w:pPr>
    </w:p>
    <w:p w14:paraId="766F3A27" w14:textId="77777777" w:rsidR="00DB19E3" w:rsidRDefault="00DB19E3" w:rsidP="00DB19E3">
      <w:pPr>
        <w:rPr>
          <w:rFonts w:asciiTheme="minorHAnsi" w:hAnsiTheme="minorHAnsi" w:cstheme="minorHAnsi"/>
          <w:color w:val="FF0000"/>
        </w:rPr>
      </w:pPr>
      <w:r>
        <w:rPr>
          <w:rFonts w:asciiTheme="minorHAnsi" w:hAnsiTheme="minorHAnsi" w:cstheme="minorHAnsi"/>
          <w:color w:val="FF0000"/>
        </w:rPr>
        <w:t>EDO ACTION ITEMS:</w:t>
      </w:r>
    </w:p>
    <w:p w14:paraId="2416D2B2" w14:textId="4FE38D6D" w:rsidR="00DB19E3" w:rsidRPr="000E01EB" w:rsidRDefault="00DB19E3" w:rsidP="00DB19E3">
      <w:pPr>
        <w:pStyle w:val="ListParagraph"/>
        <w:numPr>
          <w:ilvl w:val="0"/>
          <w:numId w:val="6"/>
        </w:numPr>
        <w:ind w:left="360"/>
        <w:rPr>
          <w:rFonts w:cstheme="minorHAnsi"/>
          <w:color w:val="FF0000"/>
        </w:rPr>
      </w:pPr>
      <w:r w:rsidRPr="000E01EB">
        <w:rPr>
          <w:rFonts w:cstheme="minorHAnsi"/>
        </w:rPr>
        <w:t xml:space="preserve">EDO </w:t>
      </w:r>
      <w:r w:rsidR="000E01EB">
        <w:rPr>
          <w:rFonts w:cstheme="minorHAnsi"/>
        </w:rPr>
        <w:t xml:space="preserve">will </w:t>
      </w:r>
      <w:r w:rsidR="000E01EB" w:rsidRPr="000E01EB">
        <w:rPr>
          <w:rFonts w:cstheme="minorHAnsi"/>
        </w:rPr>
        <w:t>draft a conceptual plan</w:t>
      </w:r>
      <w:r w:rsidR="000E01EB">
        <w:rPr>
          <w:rFonts w:cstheme="minorHAnsi"/>
        </w:rPr>
        <w:t xml:space="preserve"> for mechanical/chemical management to promote channel widening at the Cottonwood Ranch and Pawnee complexes to be included in annual work plans.</w:t>
      </w:r>
    </w:p>
    <w:p w14:paraId="284976F4" w14:textId="405EF786" w:rsidR="000E01EB" w:rsidRPr="000E01EB" w:rsidRDefault="000E01EB" w:rsidP="00DB19E3">
      <w:pPr>
        <w:pStyle w:val="ListParagraph"/>
        <w:numPr>
          <w:ilvl w:val="0"/>
          <w:numId w:val="6"/>
        </w:numPr>
        <w:ind w:left="360"/>
        <w:rPr>
          <w:rFonts w:cstheme="minorHAnsi"/>
          <w:color w:val="FF0000"/>
        </w:rPr>
      </w:pPr>
      <w:r>
        <w:rPr>
          <w:rFonts w:cstheme="minorHAnsi"/>
        </w:rPr>
        <w:t>EDO will revise Management Implications section of the WC Riverine Roost Site Selection Technical Report for TAC review, incorporate feedback, and provide for TAC recommendation at July meeting</w:t>
      </w:r>
      <w:r w:rsidR="00FC4D64">
        <w:rPr>
          <w:rFonts w:cstheme="minorHAnsi"/>
        </w:rPr>
        <w:t>.</w:t>
      </w:r>
    </w:p>
    <w:p w14:paraId="1A9DB921" w14:textId="77777777" w:rsidR="00DB19E3" w:rsidRPr="006C549D" w:rsidRDefault="00DB19E3" w:rsidP="00DB19E3">
      <w:pPr>
        <w:rPr>
          <w:rFonts w:cstheme="minorHAnsi"/>
          <w:color w:val="FF0000"/>
        </w:rPr>
      </w:pPr>
      <w:r w:rsidRPr="006C549D">
        <w:rPr>
          <w:rFonts w:cstheme="minorHAnsi"/>
          <w:color w:val="FF0000"/>
        </w:rPr>
        <w:t xml:space="preserve">TAC ACTION ITEMS: </w:t>
      </w:r>
    </w:p>
    <w:p w14:paraId="34460883" w14:textId="50F78482" w:rsidR="000E01EB" w:rsidRPr="000E01EB" w:rsidRDefault="00DB19E3" w:rsidP="00B147B2">
      <w:pPr>
        <w:pStyle w:val="ListParagraph"/>
        <w:numPr>
          <w:ilvl w:val="0"/>
          <w:numId w:val="6"/>
        </w:numPr>
        <w:ind w:left="360"/>
        <w:rPr>
          <w:rFonts w:cstheme="minorHAnsi"/>
          <w:color w:val="FF0000"/>
        </w:rPr>
      </w:pPr>
      <w:r w:rsidRPr="000E01EB">
        <w:rPr>
          <w:rFonts w:cstheme="minorHAnsi"/>
        </w:rPr>
        <w:lastRenderedPageBreak/>
        <w:t>TAC</w:t>
      </w:r>
      <w:r w:rsidR="000E01EB" w:rsidRPr="000E01EB">
        <w:rPr>
          <w:rFonts w:cstheme="minorHAnsi"/>
        </w:rPr>
        <w:t xml:space="preserve"> will review revised Management Implications section of the WC Riverine Roost Site Selection Technical Report</w:t>
      </w:r>
      <w:r w:rsidR="000E01EB">
        <w:rPr>
          <w:rFonts w:cstheme="minorHAnsi"/>
        </w:rPr>
        <w:t xml:space="preserve"> and provide feedback offline. </w:t>
      </w:r>
    </w:p>
    <w:p w14:paraId="6E1A7145" w14:textId="44D086FC" w:rsidR="00DB19E3" w:rsidRPr="00370848" w:rsidRDefault="00FC4D64" w:rsidP="00DB19E3">
      <w:pPr>
        <w:pStyle w:val="ListParagraph"/>
        <w:numPr>
          <w:ilvl w:val="0"/>
          <w:numId w:val="6"/>
        </w:numPr>
        <w:ind w:left="360"/>
        <w:rPr>
          <w:rFonts w:cstheme="minorHAnsi"/>
        </w:rPr>
      </w:pPr>
      <w:r>
        <w:rPr>
          <w:rFonts w:cstheme="minorHAnsi"/>
        </w:rPr>
        <w:t>Recommendation of report scheduled for July TAC for presentation to GC in September.</w:t>
      </w:r>
    </w:p>
    <w:p w14:paraId="077856DC" w14:textId="77777777" w:rsidR="00DB19E3" w:rsidRDefault="00DB19E3" w:rsidP="00DB19E3">
      <w:pPr>
        <w:rPr>
          <w:rFonts w:cstheme="minorHAnsi"/>
        </w:rPr>
      </w:pPr>
      <w:r>
        <w:rPr>
          <w:rFonts w:cstheme="minorHAnsi"/>
        </w:rPr>
        <w:t xml:space="preserve">Presentation: </w:t>
      </w:r>
      <w:hyperlink r:id="rId19" w:history="1">
        <w:r w:rsidRPr="00863812">
          <w:rPr>
            <w:rStyle w:val="Hyperlink"/>
            <w:rFonts w:cstheme="minorHAnsi"/>
          </w:rPr>
          <w:t xml:space="preserve">Channel Width by </w:t>
        </w:r>
        <w:proofErr w:type="spellStart"/>
        <w:r w:rsidRPr="00863812">
          <w:rPr>
            <w:rStyle w:val="Hyperlink"/>
            <w:rFonts w:cstheme="minorHAnsi"/>
          </w:rPr>
          <w:t>Complex_Stall</w:t>
        </w:r>
        <w:proofErr w:type="spellEnd"/>
        <w:r w:rsidRPr="00863812">
          <w:rPr>
            <w:rStyle w:val="Hyperlink"/>
            <w:rFonts w:cstheme="minorHAnsi"/>
          </w:rPr>
          <w:t xml:space="preserve"> Volentine Maps</w:t>
        </w:r>
      </w:hyperlink>
    </w:p>
    <w:p w14:paraId="0FCD513B" w14:textId="77777777" w:rsidR="00DB19E3" w:rsidRPr="0076369C" w:rsidRDefault="00DB19E3">
      <w:pPr>
        <w:rPr>
          <w:rFonts w:asciiTheme="minorHAnsi" w:eastAsia="Calibri" w:hAnsiTheme="minorHAnsi" w:cstheme="minorHAnsi"/>
          <w:u w:val="single"/>
        </w:rPr>
      </w:pPr>
    </w:p>
    <w:p w14:paraId="551FFC2B" w14:textId="15FE1983" w:rsidR="00A17FBF" w:rsidRPr="00A17FBF" w:rsidRDefault="00A17FBF">
      <w:pPr>
        <w:rPr>
          <w:rFonts w:asciiTheme="minorHAnsi" w:eastAsia="Calibri" w:hAnsiTheme="minorHAnsi" w:cstheme="minorHAnsi"/>
          <w:b/>
          <w:bCs/>
          <w:u w:val="single"/>
        </w:rPr>
      </w:pPr>
      <w:bookmarkStart w:id="26" w:name="_Hlk166234814"/>
      <w:r w:rsidRPr="000970F9">
        <w:rPr>
          <w:rFonts w:asciiTheme="minorHAnsi" w:eastAsia="Calibri" w:hAnsiTheme="minorHAnsi" w:cstheme="minorHAnsi"/>
          <w:b/>
          <w:bCs/>
          <w:u w:val="single"/>
        </w:rPr>
        <w:t>DAY #1 REVIEW &amp; WRAP UP</w:t>
      </w:r>
    </w:p>
    <w:p w14:paraId="7A267353" w14:textId="77777777" w:rsidR="000970F9" w:rsidRDefault="000970F9" w:rsidP="000970F9">
      <w:pPr>
        <w:rPr>
          <w:rFonts w:cstheme="minorHAnsi"/>
          <w:b/>
          <w:bCs/>
        </w:rPr>
      </w:pPr>
      <w:r>
        <w:rPr>
          <w:rFonts w:cstheme="minorHAnsi"/>
          <w:b/>
          <w:bCs/>
        </w:rPr>
        <w:t>MOTIONS</w:t>
      </w:r>
    </w:p>
    <w:p w14:paraId="30233AA7" w14:textId="77777777" w:rsidR="000970F9" w:rsidRPr="00370848" w:rsidRDefault="000970F9" w:rsidP="000970F9">
      <w:pPr>
        <w:rPr>
          <w:rFonts w:cstheme="minorHAnsi"/>
        </w:rPr>
      </w:pPr>
      <w:r w:rsidRPr="00370848">
        <w:rPr>
          <w:rFonts w:cstheme="minorHAnsi"/>
        </w:rPr>
        <w:t>January 2024 TAC Meeting Minutes Approved</w:t>
      </w:r>
    </w:p>
    <w:p w14:paraId="528DEA1D" w14:textId="77777777" w:rsidR="000970F9" w:rsidRPr="00370848" w:rsidRDefault="000970F9" w:rsidP="000970F9">
      <w:pPr>
        <w:rPr>
          <w:rFonts w:cstheme="minorHAnsi"/>
        </w:rPr>
      </w:pPr>
      <w:r w:rsidRPr="00370848">
        <w:rPr>
          <w:rFonts w:cstheme="minorHAnsi"/>
        </w:rPr>
        <w:t>J2 Channel USGS Stage Gage Installation and 2024 Water Plan Budget Revision Approved</w:t>
      </w:r>
    </w:p>
    <w:p w14:paraId="602B716D" w14:textId="283855D1" w:rsidR="000970F9" w:rsidRDefault="000970F9" w:rsidP="000970F9">
      <w:pPr>
        <w:rPr>
          <w:rFonts w:cstheme="minorHAnsi"/>
          <w:b/>
          <w:bCs/>
        </w:rPr>
      </w:pPr>
      <w:r>
        <w:rPr>
          <w:rFonts w:cstheme="minorHAnsi"/>
          <w:b/>
          <w:bCs/>
        </w:rPr>
        <w:t>ACTION ITEMS</w:t>
      </w:r>
    </w:p>
    <w:p w14:paraId="7DAB5F80" w14:textId="77777777" w:rsidR="000970F9" w:rsidRPr="00370848" w:rsidRDefault="000970F9" w:rsidP="000970F9">
      <w:pPr>
        <w:rPr>
          <w:rFonts w:cstheme="minorHAnsi"/>
          <w:b/>
          <w:bCs/>
        </w:rPr>
      </w:pPr>
      <w:r w:rsidRPr="00370848">
        <w:rPr>
          <w:rFonts w:cstheme="minorHAnsi"/>
          <w:b/>
          <w:bCs/>
        </w:rPr>
        <w:t>For June GC</w:t>
      </w:r>
    </w:p>
    <w:p w14:paraId="327BA9D6" w14:textId="77777777" w:rsidR="000970F9" w:rsidRPr="00370848" w:rsidRDefault="000970F9" w:rsidP="000970F9">
      <w:pPr>
        <w:rPr>
          <w:rFonts w:cstheme="minorHAnsi"/>
        </w:rPr>
      </w:pPr>
      <w:r w:rsidRPr="00370848">
        <w:rPr>
          <w:rFonts w:cstheme="minorHAnsi"/>
        </w:rPr>
        <w:t>Passive augmentation RFP</w:t>
      </w:r>
    </w:p>
    <w:p w14:paraId="4807E635" w14:textId="77777777" w:rsidR="000970F9" w:rsidRPr="00370848" w:rsidRDefault="000970F9" w:rsidP="000970F9">
      <w:pPr>
        <w:rPr>
          <w:rFonts w:cstheme="minorHAnsi"/>
          <w:b/>
          <w:bCs/>
        </w:rPr>
      </w:pPr>
      <w:r w:rsidRPr="00370848">
        <w:rPr>
          <w:rFonts w:cstheme="minorHAnsi"/>
          <w:b/>
          <w:bCs/>
        </w:rPr>
        <w:t>For July TAC/ISAC, to GC in September</w:t>
      </w:r>
    </w:p>
    <w:p w14:paraId="7217586A" w14:textId="77777777" w:rsidR="000970F9" w:rsidRPr="00370848" w:rsidRDefault="000970F9" w:rsidP="000970F9">
      <w:pPr>
        <w:rPr>
          <w:rFonts w:cstheme="minorHAnsi"/>
        </w:rPr>
      </w:pPr>
      <w:r w:rsidRPr="00370848">
        <w:rPr>
          <w:rFonts w:cstheme="minorHAnsi"/>
        </w:rPr>
        <w:t>No Sediment Augmentation Monitoring Plan</w:t>
      </w:r>
    </w:p>
    <w:p w14:paraId="04A7E08F" w14:textId="33A03C6A" w:rsidR="000970F9" w:rsidRPr="00370848" w:rsidRDefault="000970F9" w:rsidP="000970F9">
      <w:pPr>
        <w:rPr>
          <w:rFonts w:cstheme="minorHAnsi"/>
        </w:rPr>
      </w:pPr>
      <w:r w:rsidRPr="00370848">
        <w:rPr>
          <w:rFonts w:cstheme="minorHAnsi"/>
        </w:rPr>
        <w:t>Conceptual plan to promote channel widening at the Cottonwood Ranch and Pawnee complexes</w:t>
      </w:r>
    </w:p>
    <w:p w14:paraId="375E7FC7" w14:textId="77777777" w:rsidR="000970F9" w:rsidRPr="00370848" w:rsidRDefault="000970F9" w:rsidP="000970F9">
      <w:pPr>
        <w:rPr>
          <w:rFonts w:cstheme="minorHAnsi"/>
        </w:rPr>
      </w:pPr>
      <w:r w:rsidRPr="00370848">
        <w:rPr>
          <w:rFonts w:cstheme="minorHAnsi"/>
        </w:rPr>
        <w:t>WC Riverine Roost Site Selection Technical Report – Management Implications Revised</w:t>
      </w:r>
    </w:p>
    <w:p w14:paraId="1AA4E94E" w14:textId="77777777" w:rsidR="00D858C7" w:rsidRDefault="00D858C7">
      <w:pPr>
        <w:rPr>
          <w:rFonts w:asciiTheme="minorHAnsi" w:eastAsia="Calibri" w:hAnsiTheme="minorHAnsi" w:cstheme="minorHAnsi"/>
        </w:rPr>
      </w:pPr>
    </w:p>
    <w:bookmarkEnd w:id="26"/>
    <w:p w14:paraId="1F10CA01" w14:textId="5ED48952" w:rsidR="00D858C7" w:rsidRDefault="00D858C7">
      <w:pPr>
        <w:rPr>
          <w:rFonts w:asciiTheme="minorHAnsi" w:eastAsia="Calibri" w:hAnsiTheme="minorHAnsi" w:cstheme="minorHAnsi"/>
        </w:rPr>
      </w:pPr>
      <w:r>
        <w:rPr>
          <w:rFonts w:asciiTheme="minorHAnsi" w:eastAsia="Calibri" w:hAnsiTheme="minorHAnsi" w:cstheme="minorHAnsi"/>
        </w:rPr>
        <w:t xml:space="preserve">Dinner </w:t>
      </w:r>
      <w:proofErr w:type="gramStart"/>
      <w:r>
        <w:rPr>
          <w:rFonts w:asciiTheme="minorHAnsi" w:eastAsia="Calibri" w:hAnsiTheme="minorHAnsi" w:cstheme="minorHAnsi"/>
        </w:rPr>
        <w:t>served</w:t>
      </w:r>
      <w:proofErr w:type="gramEnd"/>
      <w:r>
        <w:rPr>
          <w:rFonts w:asciiTheme="minorHAnsi" w:eastAsia="Calibri" w:hAnsiTheme="minorHAnsi" w:cstheme="minorHAnsi"/>
        </w:rPr>
        <w:t xml:space="preserve"> at 6:00 PM at meeting location.</w:t>
      </w:r>
    </w:p>
    <w:p w14:paraId="3BBEA75C" w14:textId="77777777" w:rsidR="00D858C7" w:rsidRDefault="00D858C7">
      <w:pPr>
        <w:rPr>
          <w:rFonts w:asciiTheme="minorHAnsi" w:eastAsia="Calibri" w:hAnsiTheme="minorHAnsi" w:cstheme="minorHAnsi"/>
        </w:rPr>
      </w:pPr>
    </w:p>
    <w:p w14:paraId="75BDBADC" w14:textId="77777777" w:rsidR="00ED1DAF" w:rsidRDefault="00ED1DAF">
      <w:pPr>
        <w:rPr>
          <w:rFonts w:asciiTheme="minorHAnsi" w:eastAsia="Calibri" w:hAnsiTheme="minorHAnsi" w:cstheme="minorHAnsi"/>
          <w:b/>
          <w:bCs/>
          <w:u w:val="single"/>
        </w:rPr>
      </w:pPr>
      <w:r w:rsidRPr="00ED1DAF">
        <w:rPr>
          <w:rFonts w:asciiTheme="minorHAnsi" w:eastAsia="Calibri" w:hAnsiTheme="minorHAnsi" w:cstheme="minorHAnsi"/>
          <w:b/>
          <w:bCs/>
          <w:u w:val="single"/>
        </w:rPr>
        <w:t>DAY #1 TAC MEETING END</w:t>
      </w:r>
    </w:p>
    <w:p w14:paraId="26F44602" w14:textId="0394026A" w:rsidR="00A17FBF" w:rsidRPr="00ED1DAF" w:rsidRDefault="00ED1DAF" w:rsidP="00ED1DAF">
      <w:pPr>
        <w:pStyle w:val="NoSpacing"/>
        <w:rPr>
          <w:rFonts w:asciiTheme="minorHAnsi" w:hAnsiTheme="minorHAnsi" w:cstheme="minorHAnsi"/>
        </w:rPr>
      </w:pPr>
      <w:r w:rsidRPr="00BD6BD4">
        <w:rPr>
          <w:rFonts w:asciiTheme="minorHAnsi" w:hAnsiTheme="minorHAnsi" w:cstheme="minorHAnsi"/>
        </w:rPr>
        <w:t xml:space="preserve">The TAC meeting adjourned </w:t>
      </w:r>
      <w:r w:rsidRPr="00370848">
        <w:rPr>
          <w:rFonts w:asciiTheme="minorHAnsi" w:hAnsiTheme="minorHAnsi" w:cstheme="minorHAnsi"/>
        </w:rPr>
        <w:t xml:space="preserve">at </w:t>
      </w:r>
      <w:r w:rsidR="00370848" w:rsidRPr="00370848">
        <w:rPr>
          <w:rFonts w:asciiTheme="minorHAnsi" w:hAnsiTheme="minorHAnsi" w:cstheme="minorHAnsi"/>
        </w:rPr>
        <w:t>4</w:t>
      </w:r>
      <w:r w:rsidRPr="00370848">
        <w:rPr>
          <w:rFonts w:asciiTheme="minorHAnsi" w:hAnsiTheme="minorHAnsi" w:cstheme="minorHAnsi"/>
        </w:rPr>
        <w:t>:</w:t>
      </w:r>
      <w:r w:rsidR="00370848" w:rsidRPr="00370848">
        <w:rPr>
          <w:rFonts w:asciiTheme="minorHAnsi" w:hAnsiTheme="minorHAnsi" w:cstheme="minorHAnsi"/>
        </w:rPr>
        <w:t>55</w:t>
      </w:r>
      <w:r w:rsidRPr="00370848">
        <w:rPr>
          <w:rFonts w:asciiTheme="minorHAnsi" w:hAnsiTheme="minorHAnsi" w:cstheme="minorHAnsi"/>
        </w:rPr>
        <w:t xml:space="preserve"> PM</w:t>
      </w:r>
      <w:r>
        <w:rPr>
          <w:rFonts w:asciiTheme="minorHAnsi" w:hAnsiTheme="minorHAnsi" w:cstheme="minorHAnsi"/>
        </w:rPr>
        <w:t xml:space="preserve"> </w:t>
      </w:r>
      <w:r w:rsidR="004A701E">
        <w:rPr>
          <w:rFonts w:asciiTheme="minorHAnsi" w:hAnsiTheme="minorHAnsi" w:cstheme="minorHAnsi"/>
        </w:rPr>
        <w:t>Mountain</w:t>
      </w:r>
      <w:r w:rsidRPr="00BD6BD4">
        <w:rPr>
          <w:rFonts w:asciiTheme="minorHAnsi" w:hAnsiTheme="minorHAnsi" w:cstheme="minorHAnsi"/>
        </w:rPr>
        <w:t xml:space="preserve"> Time.</w:t>
      </w:r>
      <w:r w:rsidR="00A17FBF" w:rsidRPr="00ED1DAF">
        <w:rPr>
          <w:rFonts w:asciiTheme="minorHAnsi" w:eastAsia="Calibri" w:hAnsiTheme="minorHAnsi" w:cstheme="minorHAnsi"/>
          <w:b/>
          <w:bCs/>
          <w:u w:val="single"/>
        </w:rPr>
        <w:br w:type="page"/>
      </w:r>
    </w:p>
    <w:p w14:paraId="43244D0F" w14:textId="77777777" w:rsidR="00A17FBF" w:rsidRPr="00D32290" w:rsidRDefault="00A17FBF" w:rsidP="00A17FBF">
      <w:pPr>
        <w:rPr>
          <w:rFonts w:asciiTheme="minorHAnsi" w:eastAsia="Calibri" w:hAnsiTheme="minorHAnsi" w:cstheme="minorHAnsi"/>
          <w:b/>
          <w:bCs/>
          <w:color w:val="0070C0"/>
        </w:rPr>
      </w:pPr>
      <w:r w:rsidRPr="00D32290">
        <w:rPr>
          <w:rFonts w:asciiTheme="minorHAnsi" w:eastAsia="Calibri" w:hAnsiTheme="minorHAnsi" w:cstheme="minorHAnsi"/>
          <w:b/>
          <w:bCs/>
          <w:color w:val="0070C0"/>
        </w:rPr>
        <w:lastRenderedPageBreak/>
        <w:t>PLATTE RIVER RECOVERY IMPLEMENTATION PROGRAM (PRRIP -or- Program)</w:t>
      </w:r>
    </w:p>
    <w:p w14:paraId="62AD155C" w14:textId="77777777" w:rsidR="00A17FBF" w:rsidRPr="00D32290" w:rsidRDefault="00A17FBF" w:rsidP="00A17FBF">
      <w:pPr>
        <w:rPr>
          <w:rFonts w:asciiTheme="minorHAnsi" w:eastAsia="Calibri" w:hAnsiTheme="minorHAnsi" w:cstheme="minorHAnsi"/>
          <w:b/>
          <w:bCs/>
        </w:rPr>
      </w:pPr>
      <w:r w:rsidRPr="00D32290">
        <w:rPr>
          <w:rFonts w:asciiTheme="minorHAnsi" w:eastAsia="Calibri" w:hAnsiTheme="minorHAnsi" w:cstheme="minorHAnsi"/>
          <w:b/>
          <w:bCs/>
        </w:rPr>
        <w:t>Technical Advisory Committee (TAC) Virtual Meeting</w:t>
      </w:r>
    </w:p>
    <w:p w14:paraId="25194D41" w14:textId="46E1BDC1" w:rsidR="00A17FBF" w:rsidRPr="00D32290" w:rsidRDefault="00A17FBF" w:rsidP="00A17FBF">
      <w:pPr>
        <w:rPr>
          <w:rFonts w:asciiTheme="minorHAnsi" w:eastAsia="Calibri" w:hAnsiTheme="minorHAnsi" w:cstheme="minorHAnsi"/>
          <w:i/>
          <w:iCs/>
        </w:rPr>
      </w:pPr>
      <w:r w:rsidRPr="00D32290">
        <w:rPr>
          <w:rFonts w:asciiTheme="minorHAnsi" w:eastAsia="Calibri" w:hAnsiTheme="minorHAnsi" w:cstheme="minorHAnsi"/>
          <w:i/>
          <w:iCs/>
        </w:rPr>
        <w:t xml:space="preserve">Meeting held </w:t>
      </w:r>
      <w:r>
        <w:rPr>
          <w:rFonts w:asciiTheme="minorHAnsi" w:eastAsia="Calibri" w:hAnsiTheme="minorHAnsi" w:cstheme="minorHAnsi"/>
          <w:i/>
          <w:iCs/>
        </w:rPr>
        <w:t xml:space="preserve">in-person at </w:t>
      </w:r>
      <w:r w:rsidR="004A701E">
        <w:rPr>
          <w:rFonts w:asciiTheme="minorHAnsi" w:eastAsia="Calibri" w:hAnsiTheme="minorHAnsi" w:cstheme="minorHAnsi"/>
          <w:i/>
          <w:iCs/>
        </w:rPr>
        <w:t>Petrified Wood Gallery</w:t>
      </w:r>
      <w:r>
        <w:rPr>
          <w:rFonts w:asciiTheme="minorHAnsi" w:eastAsia="Calibri" w:hAnsiTheme="minorHAnsi" w:cstheme="minorHAnsi"/>
          <w:i/>
          <w:iCs/>
        </w:rPr>
        <w:t xml:space="preserve"> in </w:t>
      </w:r>
      <w:r w:rsidR="004A701E">
        <w:rPr>
          <w:rFonts w:asciiTheme="minorHAnsi" w:eastAsia="Calibri" w:hAnsiTheme="minorHAnsi" w:cstheme="minorHAnsi"/>
          <w:i/>
          <w:iCs/>
        </w:rPr>
        <w:t>Ogallala</w:t>
      </w:r>
      <w:r>
        <w:rPr>
          <w:rFonts w:asciiTheme="minorHAnsi" w:eastAsia="Calibri" w:hAnsiTheme="minorHAnsi" w:cstheme="minorHAnsi"/>
          <w:i/>
          <w:iCs/>
        </w:rPr>
        <w:t>, NE</w:t>
      </w:r>
    </w:p>
    <w:p w14:paraId="56B5807E" w14:textId="004D5212" w:rsidR="00A17FBF" w:rsidRPr="00D32290" w:rsidRDefault="00A17FBF" w:rsidP="00A17FBF">
      <w:pPr>
        <w:rPr>
          <w:rFonts w:asciiTheme="minorHAnsi" w:eastAsia="Calibri" w:hAnsiTheme="minorHAnsi" w:cstheme="minorHAnsi"/>
        </w:rPr>
      </w:pPr>
      <w:r>
        <w:rPr>
          <w:rFonts w:asciiTheme="minorHAnsi" w:eastAsia="Calibri" w:hAnsiTheme="minorHAnsi" w:cstheme="minorHAnsi"/>
        </w:rPr>
        <w:t>Wednesday</w:t>
      </w:r>
      <w:r w:rsidRPr="00D32290">
        <w:rPr>
          <w:rFonts w:asciiTheme="minorHAnsi" w:eastAsia="Calibri" w:hAnsiTheme="minorHAnsi" w:cstheme="minorHAnsi"/>
        </w:rPr>
        <w:t xml:space="preserve">, </w:t>
      </w:r>
      <w:r w:rsidR="004A701E">
        <w:rPr>
          <w:rFonts w:asciiTheme="minorHAnsi" w:eastAsia="Calibri" w:hAnsiTheme="minorHAnsi" w:cstheme="minorHAnsi"/>
        </w:rPr>
        <w:t>May 8</w:t>
      </w:r>
      <w:r w:rsidRPr="00D32290">
        <w:rPr>
          <w:rFonts w:asciiTheme="minorHAnsi" w:eastAsia="Calibri" w:hAnsiTheme="minorHAnsi" w:cstheme="minorHAnsi"/>
        </w:rPr>
        <w:t>, 202</w:t>
      </w:r>
      <w:r>
        <w:rPr>
          <w:rFonts w:asciiTheme="minorHAnsi" w:eastAsia="Calibri" w:hAnsiTheme="minorHAnsi" w:cstheme="minorHAnsi"/>
        </w:rPr>
        <w:t>4</w:t>
      </w:r>
      <w:r w:rsidRPr="00D32290">
        <w:rPr>
          <w:rFonts w:asciiTheme="minorHAnsi" w:eastAsia="Calibri" w:hAnsiTheme="minorHAnsi" w:cstheme="minorHAnsi"/>
        </w:rPr>
        <w:t xml:space="preserve">; </w:t>
      </w:r>
      <w:r>
        <w:rPr>
          <w:rFonts w:asciiTheme="minorHAnsi" w:eastAsia="Calibri" w:hAnsiTheme="minorHAnsi" w:cstheme="minorHAnsi"/>
        </w:rPr>
        <w:t>8:00 AM – 12:</w:t>
      </w:r>
      <w:r w:rsidR="004A701E">
        <w:rPr>
          <w:rFonts w:asciiTheme="minorHAnsi" w:eastAsia="Calibri" w:hAnsiTheme="minorHAnsi" w:cstheme="minorHAnsi"/>
        </w:rPr>
        <w:t>15</w:t>
      </w:r>
      <w:r>
        <w:rPr>
          <w:rFonts w:asciiTheme="minorHAnsi" w:eastAsia="Calibri" w:hAnsiTheme="minorHAnsi" w:cstheme="minorHAnsi"/>
        </w:rPr>
        <w:t xml:space="preserve"> </w:t>
      </w:r>
      <w:r w:rsidR="004A701E">
        <w:rPr>
          <w:rFonts w:asciiTheme="minorHAnsi" w:eastAsia="Calibri" w:hAnsiTheme="minorHAnsi" w:cstheme="minorHAnsi"/>
        </w:rPr>
        <w:t>PM MT</w:t>
      </w:r>
    </w:p>
    <w:p w14:paraId="0C0F3F5D" w14:textId="77777777" w:rsidR="00A17FBF" w:rsidRPr="00D32290" w:rsidRDefault="00A17FBF" w:rsidP="00A17FBF">
      <w:pPr>
        <w:pStyle w:val="NoSpacing"/>
        <w:rPr>
          <w:rFonts w:asciiTheme="minorHAnsi" w:hAnsiTheme="minorHAnsi" w:cstheme="minorHAnsi"/>
          <w:b/>
          <w:bCs/>
        </w:rPr>
      </w:pPr>
    </w:p>
    <w:p w14:paraId="3B1EDEB5" w14:textId="77777777" w:rsidR="006B1F26" w:rsidRPr="002A3077" w:rsidRDefault="006B1F26" w:rsidP="006B1F26">
      <w:pPr>
        <w:pStyle w:val="NoSpacing"/>
        <w:rPr>
          <w:rFonts w:asciiTheme="minorHAnsi" w:hAnsiTheme="minorHAnsi" w:cstheme="minorHAnsi"/>
          <w:b/>
          <w:bCs/>
          <w:color w:val="0070C0"/>
        </w:rPr>
      </w:pPr>
      <w:r w:rsidRPr="006B1F26">
        <w:rPr>
          <w:rFonts w:asciiTheme="minorHAnsi" w:hAnsiTheme="minorHAnsi" w:cstheme="minorHAnsi"/>
          <w:b/>
          <w:bCs/>
          <w:color w:val="0070C0"/>
        </w:rPr>
        <w:t>Technical Advisory Committee (TAC)</w:t>
      </w:r>
    </w:p>
    <w:p w14:paraId="2A529E19" w14:textId="77777777" w:rsidR="006B1F26" w:rsidRPr="002A3077" w:rsidRDefault="006B1F26" w:rsidP="006B1F26">
      <w:pPr>
        <w:jc w:val="both"/>
        <w:rPr>
          <w:rFonts w:asciiTheme="minorHAnsi" w:eastAsia="Times New Roman" w:hAnsiTheme="minorHAnsi" w:cstheme="minorHAnsi"/>
          <w:bCs/>
        </w:rPr>
      </w:pPr>
      <w:r w:rsidRPr="002A3077">
        <w:rPr>
          <w:rFonts w:asciiTheme="minorHAnsi" w:eastAsia="Times New Roman" w:hAnsiTheme="minorHAnsi" w:cstheme="minorHAnsi"/>
          <w:b/>
          <w:bCs/>
        </w:rPr>
        <w:t>State of Wyoming</w:t>
      </w:r>
      <w:r w:rsidRPr="002A3077">
        <w:rPr>
          <w:rFonts w:asciiTheme="minorHAnsi" w:eastAsia="Times New Roman" w:hAnsiTheme="minorHAnsi" w:cstheme="minorHAnsi"/>
          <w:b/>
          <w:bCs/>
        </w:rPr>
        <w:tab/>
      </w:r>
      <w:r w:rsidRPr="002A3077">
        <w:rPr>
          <w:rFonts w:asciiTheme="minorHAnsi" w:eastAsia="Times New Roman" w:hAnsiTheme="minorHAnsi" w:cstheme="minorHAnsi"/>
          <w:b/>
          <w:bCs/>
        </w:rPr>
        <w:tab/>
      </w:r>
      <w:r w:rsidRPr="002A3077">
        <w:rPr>
          <w:rFonts w:asciiTheme="minorHAnsi" w:eastAsia="Times New Roman" w:hAnsiTheme="minorHAnsi" w:cstheme="minorHAnsi"/>
          <w:b/>
          <w:bCs/>
        </w:rPr>
        <w:tab/>
      </w:r>
      <w:r w:rsidRPr="002A3077">
        <w:rPr>
          <w:rFonts w:asciiTheme="minorHAnsi" w:eastAsia="Times New Roman" w:hAnsiTheme="minorHAnsi" w:cstheme="minorHAnsi"/>
          <w:b/>
          <w:bCs/>
        </w:rPr>
        <w:tab/>
      </w:r>
      <w:r w:rsidRPr="002A3077">
        <w:rPr>
          <w:rFonts w:asciiTheme="minorHAnsi" w:eastAsia="Times New Roman" w:hAnsiTheme="minorHAnsi" w:cstheme="minorHAnsi"/>
          <w:b/>
          <w:bCs/>
        </w:rPr>
        <w:tab/>
        <w:t>Bureau of Reclamation (Reclamation)</w:t>
      </w:r>
    </w:p>
    <w:p w14:paraId="3E87DE7A" w14:textId="77777777" w:rsidR="006B1F26" w:rsidRPr="002A3077" w:rsidRDefault="006B1F26" w:rsidP="006B1F26">
      <w:pPr>
        <w:jc w:val="both"/>
        <w:rPr>
          <w:rFonts w:asciiTheme="minorHAnsi" w:eastAsia="Times New Roman" w:hAnsiTheme="minorHAnsi" w:cstheme="minorHAnsi"/>
        </w:rPr>
      </w:pPr>
      <w:r w:rsidRPr="002A3077">
        <w:rPr>
          <w:rFonts w:asciiTheme="minorHAnsi" w:eastAsia="Times New Roman" w:hAnsiTheme="minorHAnsi" w:cstheme="minorHAnsi"/>
        </w:rPr>
        <w:t>Jeremy Manley – Alternate</w:t>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t>Brock Merrill – Member</w:t>
      </w:r>
    </w:p>
    <w:p w14:paraId="7D6ECD67" w14:textId="77777777" w:rsidR="006B1F26" w:rsidRPr="002A3077" w:rsidRDefault="006B1F26" w:rsidP="006B1F26">
      <w:pPr>
        <w:jc w:val="both"/>
        <w:rPr>
          <w:rFonts w:asciiTheme="minorHAnsi" w:eastAsia="Times New Roman" w:hAnsiTheme="minorHAnsi" w:cstheme="minorHAnsi"/>
        </w:rPr>
      </w:pPr>
      <w:r w:rsidRPr="002A3077">
        <w:rPr>
          <w:rFonts w:asciiTheme="minorHAnsi" w:eastAsia="Times New Roman" w:hAnsiTheme="minorHAnsi" w:cstheme="minorHAnsi"/>
        </w:rPr>
        <w:tab/>
      </w:r>
      <w:r w:rsidRPr="002A3077">
        <w:rPr>
          <w:rFonts w:asciiTheme="minorHAnsi" w:eastAsia="Times New Roman" w:hAnsiTheme="minorHAnsi" w:cstheme="minorHAnsi"/>
        </w:rPr>
        <w:tab/>
      </w:r>
    </w:p>
    <w:p w14:paraId="1ECAD584" w14:textId="77777777" w:rsidR="006B1F26" w:rsidRPr="008F665E" w:rsidRDefault="006B1F26" w:rsidP="006B1F26">
      <w:pPr>
        <w:jc w:val="both"/>
        <w:rPr>
          <w:rFonts w:asciiTheme="minorHAnsi" w:eastAsia="Times New Roman" w:hAnsiTheme="minorHAnsi" w:cstheme="minorHAnsi"/>
          <w:b/>
          <w:highlight w:val="yellow"/>
        </w:rPr>
      </w:pPr>
    </w:p>
    <w:p w14:paraId="666DEE69" w14:textId="77777777" w:rsidR="006B1F26" w:rsidRPr="004962ED" w:rsidRDefault="006B1F26" w:rsidP="006B1F26">
      <w:pPr>
        <w:jc w:val="both"/>
        <w:rPr>
          <w:rFonts w:asciiTheme="minorHAnsi" w:eastAsia="Times New Roman" w:hAnsiTheme="minorHAnsi" w:cstheme="minorHAnsi"/>
        </w:rPr>
      </w:pPr>
      <w:r w:rsidRPr="004962ED">
        <w:rPr>
          <w:rFonts w:asciiTheme="minorHAnsi" w:eastAsia="Times New Roman" w:hAnsiTheme="minorHAnsi" w:cstheme="minorHAnsi"/>
          <w:b/>
        </w:rPr>
        <w:t>State of Colorado</w:t>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b/>
        </w:rPr>
        <w:t>U.S. Fish and Wildlife Service (Service)</w:t>
      </w:r>
    </w:p>
    <w:p w14:paraId="22601A99" w14:textId="77777777" w:rsidR="006B1F26" w:rsidRPr="004962ED" w:rsidRDefault="006B1F26" w:rsidP="006B1F26">
      <w:pPr>
        <w:jc w:val="both"/>
        <w:rPr>
          <w:rFonts w:asciiTheme="minorHAnsi" w:eastAsia="Times New Roman" w:hAnsiTheme="minorHAnsi" w:cstheme="minorHAnsi"/>
        </w:rPr>
      </w:pPr>
      <w:r>
        <w:rPr>
          <w:rFonts w:asciiTheme="minorHAnsi" w:eastAsia="Times New Roman" w:hAnsiTheme="minorHAnsi" w:cstheme="minorHAnsi"/>
        </w:rPr>
        <w:t>Kara Scheel</w:t>
      </w:r>
      <w:r w:rsidRPr="004962ED">
        <w:rPr>
          <w:rFonts w:asciiTheme="minorHAnsi" w:eastAsia="Times New Roman" w:hAnsiTheme="minorHAnsi" w:cstheme="minorHAnsi"/>
        </w:rPr>
        <w:t xml:space="preserve"> – </w:t>
      </w:r>
      <w:r>
        <w:rPr>
          <w:rFonts w:asciiTheme="minorHAnsi" w:eastAsia="Times New Roman" w:hAnsiTheme="minorHAnsi" w:cstheme="minorHAnsi"/>
        </w:rPr>
        <w:t>Member</w:t>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t>Matt Rabbe – Member</w:t>
      </w:r>
    </w:p>
    <w:p w14:paraId="5BE91B00" w14:textId="77777777" w:rsidR="006B1F26" w:rsidRPr="008F665E" w:rsidRDefault="006B1F26" w:rsidP="006B1F26">
      <w:pPr>
        <w:jc w:val="both"/>
        <w:rPr>
          <w:rFonts w:asciiTheme="minorHAnsi" w:eastAsia="Times New Roman" w:hAnsiTheme="minorHAnsi" w:cstheme="minorHAnsi"/>
          <w:highlight w:val="yellow"/>
        </w:rPr>
      </w:pPr>
    </w:p>
    <w:p w14:paraId="18BDAA6A" w14:textId="77777777" w:rsidR="006B1F26" w:rsidRPr="004962ED" w:rsidRDefault="006B1F26" w:rsidP="006B1F26">
      <w:pPr>
        <w:jc w:val="both"/>
        <w:rPr>
          <w:rFonts w:asciiTheme="minorHAnsi" w:eastAsia="Times New Roman" w:hAnsiTheme="minorHAnsi" w:cstheme="minorHAnsi"/>
        </w:rPr>
      </w:pPr>
      <w:r w:rsidRPr="004962ED">
        <w:rPr>
          <w:rFonts w:asciiTheme="minorHAnsi" w:eastAsia="Times New Roman" w:hAnsiTheme="minorHAnsi" w:cstheme="minorHAnsi"/>
          <w:b/>
          <w:bCs/>
        </w:rPr>
        <w:t>State of Nebraska</w:t>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t>Environmental Entities</w:t>
      </w:r>
    </w:p>
    <w:p w14:paraId="3F3F6F10" w14:textId="77777777" w:rsidR="006B1F26" w:rsidRPr="004962ED" w:rsidRDefault="006B1F26" w:rsidP="006B1F26">
      <w:pPr>
        <w:jc w:val="both"/>
        <w:rPr>
          <w:rFonts w:asciiTheme="minorHAnsi" w:eastAsia="Times New Roman" w:hAnsiTheme="minorHAnsi" w:cstheme="minorHAnsi"/>
          <w:bCs/>
        </w:rPr>
      </w:pPr>
      <w:r w:rsidRPr="004962ED">
        <w:rPr>
          <w:rFonts w:asciiTheme="minorHAnsi" w:eastAsia="Times New Roman" w:hAnsiTheme="minorHAnsi" w:cstheme="minorHAnsi"/>
          <w:bCs/>
        </w:rPr>
        <w:t>Caitlin Kingsley</w:t>
      </w:r>
      <w:r w:rsidRPr="004962ED">
        <w:rPr>
          <w:rFonts w:asciiTheme="minorHAnsi" w:eastAsia="Times New Roman" w:hAnsiTheme="minorHAnsi" w:cstheme="minorHAnsi"/>
        </w:rPr>
        <w:t xml:space="preserve"> – </w:t>
      </w:r>
      <w:r w:rsidRPr="004962ED">
        <w:rPr>
          <w:rFonts w:asciiTheme="minorHAnsi" w:eastAsia="Times New Roman" w:hAnsiTheme="minorHAnsi" w:cstheme="minorHAnsi"/>
          <w:bCs/>
        </w:rPr>
        <w:t>Member</w:t>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t>Rich Walters – Member</w:t>
      </w:r>
    </w:p>
    <w:p w14:paraId="49CF91E0" w14:textId="4AC8F491" w:rsidR="006B1F26" w:rsidRPr="004962ED" w:rsidRDefault="006B1F26" w:rsidP="006B1F26">
      <w:pPr>
        <w:jc w:val="both"/>
        <w:rPr>
          <w:rFonts w:asciiTheme="minorHAnsi" w:eastAsia="Times New Roman" w:hAnsiTheme="minorHAnsi" w:cstheme="minorHAnsi"/>
          <w:bCs/>
        </w:rPr>
      </w:pPr>
      <w:r>
        <w:rPr>
          <w:rFonts w:asciiTheme="minorHAnsi" w:eastAsia="Times New Roman" w:hAnsiTheme="minorHAnsi" w:cstheme="minorHAnsi"/>
        </w:rPr>
        <w:t>Jennifer Schellpeper - Alternate</w:t>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p>
    <w:p w14:paraId="5BAB520C" w14:textId="343EB969" w:rsidR="006B1F26" w:rsidRDefault="006B1F26" w:rsidP="006B1F26">
      <w:pPr>
        <w:jc w:val="both"/>
        <w:rPr>
          <w:rFonts w:asciiTheme="minorHAnsi" w:eastAsia="Times New Roman" w:hAnsiTheme="minorHAnsi" w:cstheme="minorHAnsi"/>
          <w:bCs/>
        </w:rPr>
      </w:pP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p>
    <w:p w14:paraId="115E4DD2" w14:textId="77777777" w:rsidR="006B1F26" w:rsidRPr="004962ED" w:rsidRDefault="006B1F26" w:rsidP="006B1F26">
      <w:pPr>
        <w:jc w:val="both"/>
        <w:rPr>
          <w:rFonts w:asciiTheme="minorHAnsi" w:eastAsia="Times New Roman" w:hAnsiTheme="minorHAnsi" w:cstheme="minorHAnsi"/>
          <w:bCs/>
        </w:rPr>
      </w:pPr>
    </w:p>
    <w:p w14:paraId="567784F4" w14:textId="77777777" w:rsidR="006B1F26" w:rsidRPr="008F665E" w:rsidRDefault="006B1F26" w:rsidP="006B1F26">
      <w:pPr>
        <w:jc w:val="both"/>
        <w:rPr>
          <w:rFonts w:asciiTheme="minorHAnsi" w:eastAsia="Times New Roman" w:hAnsiTheme="minorHAnsi" w:cstheme="minorHAnsi"/>
          <w:bCs/>
          <w:highlight w:val="yellow"/>
        </w:rPr>
      </w:pPr>
    </w:p>
    <w:p w14:paraId="423470C3" w14:textId="77777777" w:rsidR="006B1F26" w:rsidRPr="004962ED" w:rsidRDefault="006B1F26" w:rsidP="006B1F26">
      <w:pPr>
        <w:jc w:val="both"/>
        <w:rPr>
          <w:rFonts w:asciiTheme="minorHAnsi" w:eastAsia="Times New Roman" w:hAnsiTheme="minorHAnsi" w:cstheme="minorHAnsi"/>
          <w:bCs/>
        </w:rPr>
      </w:pPr>
      <w:r w:rsidRPr="004962ED">
        <w:rPr>
          <w:rFonts w:asciiTheme="minorHAnsi" w:eastAsia="Times New Roman" w:hAnsiTheme="minorHAnsi" w:cstheme="minorHAnsi"/>
          <w:b/>
          <w:bCs/>
        </w:rPr>
        <w:t>Upper Platte Water Users</w:t>
      </w:r>
      <w:r w:rsidRPr="004962ED">
        <w:rPr>
          <w:rFonts w:asciiTheme="minorHAnsi" w:eastAsia="Times New Roman" w:hAnsiTheme="minorHAnsi" w:cstheme="minorHAnsi"/>
          <w:bCs/>
        </w:rPr>
        <w:t xml:space="preserve"> </w:t>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
          <w:bCs/>
        </w:rPr>
        <w:t>Colorado Water Users</w:t>
      </w:r>
    </w:p>
    <w:p w14:paraId="70D6C6CC" w14:textId="77777777" w:rsidR="006B1F26" w:rsidRPr="004962ED" w:rsidRDefault="006B1F26" w:rsidP="006B1F26">
      <w:pPr>
        <w:jc w:val="both"/>
        <w:rPr>
          <w:rFonts w:asciiTheme="minorHAnsi" w:eastAsia="Times New Roman" w:hAnsiTheme="minorHAnsi" w:cstheme="minorHAnsi"/>
          <w:bCs/>
        </w:rPr>
      </w:pPr>
      <w:r w:rsidRPr="004962ED">
        <w:rPr>
          <w:rFonts w:asciiTheme="minorHAnsi" w:eastAsia="Times New Roman" w:hAnsiTheme="minorHAnsi" w:cstheme="minorHAnsi"/>
          <w:bCs/>
        </w:rPr>
        <w:t>n/a</w:t>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t>Jason Marks</w:t>
      </w:r>
      <w:r w:rsidRPr="004962ED">
        <w:rPr>
          <w:rFonts w:asciiTheme="minorHAnsi" w:eastAsia="Times New Roman" w:hAnsiTheme="minorHAnsi" w:cstheme="minorHAnsi"/>
        </w:rPr>
        <w:t xml:space="preserve"> – </w:t>
      </w:r>
      <w:r w:rsidRPr="004962ED">
        <w:rPr>
          <w:rFonts w:asciiTheme="minorHAnsi" w:eastAsia="Times New Roman" w:hAnsiTheme="minorHAnsi" w:cstheme="minorHAnsi"/>
          <w:bCs/>
        </w:rPr>
        <w:t>Member</w:t>
      </w:r>
    </w:p>
    <w:p w14:paraId="7A9577C4" w14:textId="77777777" w:rsidR="006B1F26" w:rsidRPr="008F665E" w:rsidRDefault="006B1F26" w:rsidP="006B1F26">
      <w:pPr>
        <w:jc w:val="both"/>
        <w:rPr>
          <w:rFonts w:asciiTheme="minorHAnsi" w:eastAsia="Times New Roman" w:hAnsiTheme="minorHAnsi" w:cstheme="minorHAnsi"/>
          <w:b/>
          <w:bCs/>
          <w:highlight w:val="yellow"/>
        </w:rPr>
      </w:pPr>
    </w:p>
    <w:p w14:paraId="53209D8D" w14:textId="77777777" w:rsidR="006B1F26" w:rsidRPr="004962ED" w:rsidRDefault="006B1F26" w:rsidP="006B1F26">
      <w:pPr>
        <w:jc w:val="both"/>
        <w:rPr>
          <w:rFonts w:asciiTheme="minorHAnsi" w:eastAsia="Times New Roman" w:hAnsiTheme="minorHAnsi" w:cstheme="minorHAnsi"/>
          <w:b/>
          <w:bCs/>
        </w:rPr>
      </w:pPr>
      <w:r w:rsidRPr="004962ED">
        <w:rPr>
          <w:rFonts w:asciiTheme="minorHAnsi" w:eastAsia="Times New Roman" w:hAnsiTheme="minorHAnsi" w:cstheme="minorHAnsi"/>
          <w:b/>
          <w:bCs/>
        </w:rPr>
        <w:t>Downstream Water Users</w:t>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r>
    </w:p>
    <w:p w14:paraId="25491419" w14:textId="77777777" w:rsidR="006B1F26" w:rsidRPr="004962ED" w:rsidRDefault="006B1F26" w:rsidP="006B1F26">
      <w:pPr>
        <w:jc w:val="both"/>
        <w:rPr>
          <w:rFonts w:asciiTheme="minorHAnsi" w:eastAsia="Times New Roman" w:hAnsiTheme="minorHAnsi" w:cstheme="minorHAnsi"/>
        </w:rPr>
      </w:pPr>
      <w:r w:rsidRPr="004962ED">
        <w:rPr>
          <w:rFonts w:asciiTheme="minorHAnsi" w:eastAsia="Times New Roman" w:hAnsiTheme="minorHAnsi" w:cstheme="minorHAnsi"/>
        </w:rPr>
        <w:t>Brandi Flyr – Member</w:t>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p>
    <w:p w14:paraId="7F94CFCE" w14:textId="77777777" w:rsidR="006B1F26" w:rsidRPr="004962ED" w:rsidRDefault="006B1F26" w:rsidP="006B1F26">
      <w:pPr>
        <w:jc w:val="both"/>
        <w:rPr>
          <w:rFonts w:asciiTheme="minorHAnsi" w:eastAsia="Times New Roman" w:hAnsiTheme="minorHAnsi" w:cstheme="minorHAnsi"/>
        </w:rPr>
      </w:pPr>
      <w:r w:rsidRPr="004962ED">
        <w:rPr>
          <w:rFonts w:asciiTheme="minorHAnsi" w:eastAsia="Times New Roman" w:hAnsiTheme="minorHAnsi" w:cstheme="minorHAnsi"/>
        </w:rPr>
        <w:t>Jim Jenniges – Member</w:t>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p>
    <w:p w14:paraId="0AF5120B" w14:textId="77777777" w:rsidR="006B1F26" w:rsidRPr="008F665E" w:rsidRDefault="006B1F26" w:rsidP="006B1F26">
      <w:pPr>
        <w:jc w:val="both"/>
        <w:rPr>
          <w:rFonts w:asciiTheme="minorHAnsi" w:eastAsia="Times New Roman" w:hAnsiTheme="minorHAnsi" w:cstheme="minorHAnsi"/>
          <w:highlight w:val="yellow"/>
        </w:rPr>
      </w:pPr>
      <w:r w:rsidRPr="004962ED">
        <w:rPr>
          <w:rFonts w:asciiTheme="minorHAnsi" w:eastAsia="Times New Roman" w:hAnsiTheme="minorHAnsi" w:cstheme="minorHAnsi"/>
        </w:rPr>
        <w:t>Dave Zorn – Member</w:t>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p>
    <w:p w14:paraId="76C1DB60" w14:textId="77777777" w:rsidR="006B1F26" w:rsidRPr="008F665E" w:rsidRDefault="006B1F26" w:rsidP="006B1F26">
      <w:pPr>
        <w:jc w:val="both"/>
        <w:rPr>
          <w:rFonts w:asciiTheme="minorHAnsi" w:eastAsia="Times New Roman" w:hAnsiTheme="minorHAnsi" w:cstheme="minorHAnsi"/>
          <w:highlight w:val="yellow"/>
        </w:rPr>
      </w:pPr>
    </w:p>
    <w:p w14:paraId="0609F89A" w14:textId="77777777" w:rsidR="006B1F26" w:rsidRPr="008F665E" w:rsidRDefault="006B1F26" w:rsidP="006B1F26">
      <w:pPr>
        <w:ind w:left="4320" w:firstLine="720"/>
        <w:jc w:val="both"/>
        <w:rPr>
          <w:rFonts w:asciiTheme="minorHAnsi" w:eastAsia="Times New Roman" w:hAnsiTheme="minorHAnsi" w:cstheme="minorHAnsi"/>
          <w:highlight w:val="yellow"/>
        </w:rPr>
      </w:pPr>
    </w:p>
    <w:p w14:paraId="4792CFD6" w14:textId="77777777" w:rsidR="006B1F26" w:rsidRPr="002A3077" w:rsidRDefault="006B1F26" w:rsidP="006B1F26">
      <w:pPr>
        <w:jc w:val="both"/>
        <w:rPr>
          <w:rFonts w:asciiTheme="minorHAnsi" w:eastAsia="Times New Roman" w:hAnsiTheme="minorHAnsi" w:cstheme="minorHAnsi"/>
        </w:rPr>
      </w:pPr>
      <w:r w:rsidRPr="00D42362">
        <w:rPr>
          <w:rFonts w:asciiTheme="minorHAnsi" w:eastAsia="Times New Roman" w:hAnsiTheme="minorHAnsi" w:cstheme="minorHAnsi"/>
          <w:b/>
          <w:bCs/>
          <w:color w:val="0070C0"/>
        </w:rPr>
        <w:t>Executive Director’s Office (EDO)</w:t>
      </w:r>
      <w:r w:rsidRPr="00D42362">
        <w:rPr>
          <w:rFonts w:asciiTheme="minorHAnsi" w:eastAsia="Times New Roman" w:hAnsiTheme="minorHAnsi" w:cstheme="minorHAnsi"/>
          <w:b/>
          <w:bCs/>
          <w:color w:val="0070C0"/>
        </w:rPr>
        <w:tab/>
      </w:r>
      <w:r w:rsidRPr="00D42362">
        <w:rPr>
          <w:rFonts w:asciiTheme="minorHAnsi" w:eastAsia="Times New Roman" w:hAnsiTheme="minorHAnsi" w:cstheme="minorHAnsi"/>
          <w:b/>
          <w:bCs/>
          <w:color w:val="0070C0"/>
        </w:rPr>
        <w:tab/>
      </w:r>
      <w:r w:rsidRPr="00D42362">
        <w:rPr>
          <w:rFonts w:asciiTheme="minorHAnsi" w:eastAsia="Times New Roman" w:hAnsiTheme="minorHAnsi" w:cstheme="minorHAnsi"/>
          <w:b/>
          <w:bCs/>
          <w:color w:val="0070C0"/>
        </w:rPr>
        <w:tab/>
        <w:t>Other Participants</w:t>
      </w:r>
    </w:p>
    <w:p w14:paraId="663C1ECE" w14:textId="77777777" w:rsidR="006B1F26" w:rsidRPr="002A3077" w:rsidRDefault="006B1F26" w:rsidP="006B1F26">
      <w:pPr>
        <w:jc w:val="both"/>
        <w:rPr>
          <w:rFonts w:asciiTheme="minorHAnsi" w:eastAsia="Times New Roman" w:hAnsiTheme="minorHAnsi" w:cstheme="minorHAnsi"/>
        </w:rPr>
      </w:pPr>
      <w:r w:rsidRPr="002A3077">
        <w:rPr>
          <w:rFonts w:asciiTheme="minorHAnsi" w:eastAsia="Times New Roman" w:hAnsiTheme="minorHAnsi" w:cstheme="minorHAnsi"/>
        </w:rPr>
        <w:t>Jason Farnsworth, ED</w:t>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t xml:space="preserve">David Baasch – Crane Trust </w:t>
      </w:r>
    </w:p>
    <w:p w14:paraId="2B76AB6A" w14:textId="77777777" w:rsidR="006B1F26" w:rsidRPr="002A3077" w:rsidRDefault="006B1F26" w:rsidP="006B1F26">
      <w:pPr>
        <w:jc w:val="both"/>
        <w:rPr>
          <w:rFonts w:asciiTheme="minorHAnsi" w:eastAsia="Times New Roman" w:hAnsiTheme="minorHAnsi" w:cstheme="minorHAnsi"/>
        </w:rPr>
      </w:pPr>
      <w:r w:rsidRPr="002A3077">
        <w:rPr>
          <w:rFonts w:asciiTheme="minorHAnsi" w:eastAsia="Times New Roman" w:hAnsiTheme="minorHAnsi" w:cstheme="minorHAnsi"/>
        </w:rPr>
        <w:t>Chad Smith</w:t>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AE1F04">
        <w:rPr>
          <w:rFonts w:asciiTheme="minorHAnsi" w:eastAsia="Times New Roman" w:hAnsiTheme="minorHAnsi" w:cstheme="minorHAnsi"/>
        </w:rPr>
        <w:t>Brooke Mott – NE DNR</w:t>
      </w:r>
      <w:r w:rsidRPr="002A3077">
        <w:rPr>
          <w:rFonts w:asciiTheme="minorHAnsi" w:eastAsia="Times New Roman" w:hAnsiTheme="minorHAnsi" w:cstheme="minorHAnsi"/>
        </w:rPr>
        <w:tab/>
      </w:r>
    </w:p>
    <w:p w14:paraId="029ACE8A" w14:textId="77777777" w:rsidR="006B1F26" w:rsidRPr="002A3077" w:rsidRDefault="006B1F26" w:rsidP="006B1F26">
      <w:pPr>
        <w:jc w:val="both"/>
        <w:rPr>
          <w:rFonts w:asciiTheme="minorHAnsi" w:eastAsia="Times New Roman" w:hAnsiTheme="minorHAnsi" w:cstheme="minorHAnsi"/>
          <w:lang w:val="pt-BR"/>
        </w:rPr>
      </w:pPr>
      <w:r w:rsidRPr="002A3077">
        <w:rPr>
          <w:rFonts w:asciiTheme="minorHAnsi" w:eastAsia="Times New Roman" w:hAnsiTheme="minorHAnsi" w:cstheme="minorHAnsi"/>
          <w:lang w:val="pt-BR"/>
        </w:rPr>
        <w:t>Malinda Henry</w:t>
      </w:r>
      <w:r w:rsidRPr="002A3077">
        <w:rPr>
          <w:rFonts w:asciiTheme="minorHAnsi" w:eastAsia="Times New Roman" w:hAnsiTheme="minorHAnsi" w:cstheme="minorHAnsi"/>
          <w:lang w:val="pt-BR"/>
        </w:rPr>
        <w:tab/>
      </w:r>
      <w:r w:rsidRPr="002A3077">
        <w:rPr>
          <w:rFonts w:asciiTheme="minorHAnsi" w:eastAsia="Times New Roman" w:hAnsiTheme="minorHAnsi" w:cstheme="minorHAnsi"/>
          <w:lang w:val="pt-BR"/>
        </w:rPr>
        <w:tab/>
      </w:r>
      <w:r w:rsidRPr="002A3077">
        <w:rPr>
          <w:rFonts w:asciiTheme="minorHAnsi" w:eastAsia="Times New Roman" w:hAnsiTheme="minorHAnsi" w:cstheme="minorHAnsi"/>
          <w:lang w:val="pt-BR"/>
        </w:rPr>
        <w:tab/>
      </w:r>
      <w:r w:rsidRPr="002A3077">
        <w:rPr>
          <w:rFonts w:asciiTheme="minorHAnsi" w:eastAsia="Times New Roman" w:hAnsiTheme="minorHAnsi" w:cstheme="minorHAnsi"/>
          <w:lang w:val="pt-BR"/>
        </w:rPr>
        <w:tab/>
      </w:r>
      <w:r w:rsidRPr="002A3077">
        <w:rPr>
          <w:rFonts w:asciiTheme="minorHAnsi" w:eastAsia="Times New Roman" w:hAnsiTheme="minorHAnsi" w:cstheme="minorHAnsi"/>
          <w:lang w:val="pt-BR"/>
        </w:rPr>
        <w:tab/>
      </w:r>
      <w:r w:rsidRPr="002A3077">
        <w:rPr>
          <w:rFonts w:asciiTheme="minorHAnsi" w:eastAsia="Times New Roman" w:hAnsiTheme="minorHAnsi" w:cstheme="minorHAnsi"/>
          <w:lang w:val="pt-BR"/>
        </w:rPr>
        <w:tab/>
      </w:r>
      <w:r>
        <w:rPr>
          <w:rFonts w:asciiTheme="minorHAnsi" w:eastAsia="Times New Roman" w:hAnsiTheme="minorHAnsi" w:cstheme="minorHAnsi"/>
          <w:lang w:val="pt-BR"/>
        </w:rPr>
        <w:t>Avery Dresser</w:t>
      </w:r>
      <w:r w:rsidRPr="002A3077">
        <w:rPr>
          <w:rFonts w:asciiTheme="minorHAnsi" w:eastAsia="Times New Roman" w:hAnsiTheme="minorHAnsi" w:cstheme="minorHAnsi"/>
          <w:lang w:val="pt-BR"/>
        </w:rPr>
        <w:t xml:space="preserve"> – NE DNR</w:t>
      </w:r>
    </w:p>
    <w:p w14:paraId="07F22D1F" w14:textId="513CFFDA" w:rsidR="006B1F26" w:rsidRPr="002A3077" w:rsidRDefault="00047DEB" w:rsidP="006B1F26">
      <w:pPr>
        <w:jc w:val="both"/>
        <w:rPr>
          <w:rFonts w:asciiTheme="minorHAnsi" w:eastAsia="Times New Roman" w:hAnsiTheme="minorHAnsi" w:cstheme="minorHAnsi"/>
        </w:rPr>
      </w:pPr>
      <w:r w:rsidRPr="0063178C">
        <w:rPr>
          <w:rFonts w:asciiTheme="minorHAnsi" w:eastAsia="Times New Roman" w:hAnsiTheme="minorHAnsi" w:cstheme="minorHAnsi"/>
        </w:rPr>
        <w:t>Seth Turn</w:t>
      </w:r>
      <w:r>
        <w:rPr>
          <w:rFonts w:asciiTheme="minorHAnsi" w:eastAsia="Times New Roman" w:hAnsiTheme="minorHAnsi" w:cstheme="minorHAnsi"/>
        </w:rPr>
        <w:t>er</w:t>
      </w:r>
      <w:r w:rsidR="006B1F26" w:rsidRPr="002A3077">
        <w:rPr>
          <w:rFonts w:asciiTheme="minorHAnsi" w:eastAsia="Times New Roman" w:hAnsiTheme="minorHAnsi" w:cstheme="minorHAnsi"/>
        </w:rPr>
        <w:tab/>
      </w:r>
      <w:r w:rsidR="006B1F26" w:rsidRPr="002A3077">
        <w:rPr>
          <w:rFonts w:asciiTheme="minorHAnsi" w:eastAsia="Times New Roman" w:hAnsiTheme="minorHAnsi" w:cstheme="minorHAnsi"/>
        </w:rPr>
        <w:tab/>
      </w:r>
      <w:r w:rsidR="006B1F26" w:rsidRPr="002A3077">
        <w:rPr>
          <w:rFonts w:asciiTheme="minorHAnsi" w:eastAsia="Times New Roman" w:hAnsiTheme="minorHAnsi" w:cstheme="minorHAnsi"/>
        </w:rPr>
        <w:tab/>
      </w:r>
      <w:r w:rsidR="006B1F26" w:rsidRPr="002A3077">
        <w:rPr>
          <w:rFonts w:asciiTheme="minorHAnsi" w:eastAsia="Times New Roman" w:hAnsiTheme="minorHAnsi" w:cstheme="minorHAnsi"/>
        </w:rPr>
        <w:tab/>
      </w:r>
      <w:r w:rsidR="006B1F26" w:rsidRPr="002A3077">
        <w:rPr>
          <w:rFonts w:asciiTheme="minorHAnsi" w:eastAsia="Times New Roman" w:hAnsiTheme="minorHAnsi" w:cstheme="minorHAnsi"/>
        </w:rPr>
        <w:tab/>
      </w:r>
      <w:r w:rsidR="006B1F26" w:rsidRPr="002A3077">
        <w:rPr>
          <w:rFonts w:asciiTheme="minorHAnsi" w:eastAsia="Times New Roman" w:hAnsiTheme="minorHAnsi" w:cstheme="minorHAnsi"/>
        </w:rPr>
        <w:tab/>
      </w:r>
      <w:r w:rsidR="006B1F26">
        <w:rPr>
          <w:rFonts w:asciiTheme="minorHAnsi" w:eastAsia="Times New Roman" w:hAnsiTheme="minorHAnsi" w:cstheme="minorHAnsi"/>
        </w:rPr>
        <w:t>Ryan Kelly – NE DNR</w:t>
      </w:r>
    </w:p>
    <w:p w14:paraId="70B9BF73" w14:textId="0138EA67" w:rsidR="006B1F26" w:rsidRPr="0063178C" w:rsidRDefault="00047DEB" w:rsidP="006B1F26">
      <w:pPr>
        <w:jc w:val="both"/>
        <w:rPr>
          <w:rFonts w:asciiTheme="minorHAnsi" w:eastAsia="Times New Roman" w:hAnsiTheme="minorHAnsi" w:cstheme="minorHAnsi"/>
        </w:rPr>
      </w:pPr>
      <w:r w:rsidRPr="002A3077">
        <w:rPr>
          <w:rFonts w:asciiTheme="minorHAnsi" w:eastAsia="Times New Roman" w:hAnsiTheme="minorHAnsi" w:cstheme="minorHAnsi"/>
        </w:rPr>
        <w:t>Patrick Farrell</w:t>
      </w:r>
      <w:r w:rsidR="006B1F26" w:rsidRPr="0063178C">
        <w:rPr>
          <w:rFonts w:asciiTheme="minorHAnsi" w:eastAsia="Times New Roman" w:hAnsiTheme="minorHAnsi" w:cstheme="minorHAnsi"/>
        </w:rPr>
        <w:tab/>
      </w:r>
      <w:r w:rsidR="006B1F26" w:rsidRPr="0063178C">
        <w:rPr>
          <w:rFonts w:asciiTheme="minorHAnsi" w:eastAsia="Times New Roman" w:hAnsiTheme="minorHAnsi" w:cstheme="minorHAnsi"/>
        </w:rPr>
        <w:tab/>
      </w:r>
      <w:r w:rsidR="006B1F26" w:rsidRPr="0063178C">
        <w:rPr>
          <w:rFonts w:asciiTheme="minorHAnsi" w:eastAsia="Times New Roman" w:hAnsiTheme="minorHAnsi" w:cstheme="minorHAnsi"/>
        </w:rPr>
        <w:tab/>
      </w:r>
      <w:r w:rsidR="006B1F26" w:rsidRPr="0063178C">
        <w:rPr>
          <w:rFonts w:asciiTheme="minorHAnsi" w:eastAsia="Times New Roman" w:hAnsiTheme="minorHAnsi" w:cstheme="minorHAnsi"/>
        </w:rPr>
        <w:tab/>
      </w:r>
      <w:r w:rsidR="006B1F26" w:rsidRPr="0063178C">
        <w:rPr>
          <w:rFonts w:asciiTheme="minorHAnsi" w:eastAsia="Times New Roman" w:hAnsiTheme="minorHAnsi" w:cstheme="minorHAnsi"/>
        </w:rPr>
        <w:tab/>
      </w:r>
      <w:r w:rsidR="006B1F26" w:rsidRPr="0063178C">
        <w:rPr>
          <w:rFonts w:asciiTheme="minorHAnsi" w:eastAsia="Times New Roman" w:hAnsiTheme="minorHAnsi" w:cstheme="minorHAnsi"/>
        </w:rPr>
        <w:tab/>
      </w:r>
      <w:r w:rsidR="006B1F26" w:rsidRPr="00DE0569">
        <w:rPr>
          <w:rFonts w:asciiTheme="minorHAnsi" w:eastAsia="Times New Roman" w:hAnsiTheme="minorHAnsi" w:cstheme="minorHAnsi"/>
        </w:rPr>
        <w:t>Jack Mensinger – NE DNR</w:t>
      </w:r>
    </w:p>
    <w:p w14:paraId="20F290A9" w14:textId="47A6D222" w:rsidR="006B1F26" w:rsidRPr="002A3077" w:rsidRDefault="00047DEB" w:rsidP="006B1F26">
      <w:pPr>
        <w:jc w:val="both"/>
        <w:rPr>
          <w:rFonts w:asciiTheme="minorHAnsi" w:eastAsia="Times New Roman" w:hAnsiTheme="minorHAnsi" w:cstheme="minorHAnsi"/>
        </w:rPr>
      </w:pPr>
      <w:r w:rsidRPr="002A3077">
        <w:rPr>
          <w:rFonts w:asciiTheme="minorHAnsi" w:eastAsia="Times New Roman" w:hAnsiTheme="minorHAnsi" w:cstheme="minorHAnsi"/>
        </w:rPr>
        <w:t>Jason Bruggeman</w:t>
      </w:r>
      <w:r w:rsidR="006B1F26" w:rsidRPr="002A3077">
        <w:rPr>
          <w:rFonts w:asciiTheme="minorHAnsi" w:eastAsia="Times New Roman" w:hAnsiTheme="minorHAnsi" w:cstheme="minorHAnsi"/>
        </w:rPr>
        <w:tab/>
      </w:r>
      <w:r w:rsidR="006B1F26" w:rsidRPr="002A3077">
        <w:rPr>
          <w:rFonts w:asciiTheme="minorHAnsi" w:eastAsia="Times New Roman" w:hAnsiTheme="minorHAnsi" w:cstheme="minorHAnsi"/>
        </w:rPr>
        <w:tab/>
      </w:r>
      <w:r w:rsidR="006B1F26" w:rsidRPr="002A3077">
        <w:rPr>
          <w:rFonts w:asciiTheme="minorHAnsi" w:eastAsia="Times New Roman" w:hAnsiTheme="minorHAnsi" w:cstheme="minorHAnsi"/>
        </w:rPr>
        <w:tab/>
      </w:r>
      <w:r w:rsidR="006B1F26" w:rsidRPr="002A3077">
        <w:rPr>
          <w:rFonts w:asciiTheme="minorHAnsi" w:eastAsia="Times New Roman" w:hAnsiTheme="minorHAnsi" w:cstheme="minorHAnsi"/>
        </w:rPr>
        <w:tab/>
      </w:r>
      <w:r w:rsidR="006B1F26" w:rsidRPr="002A3077">
        <w:rPr>
          <w:rFonts w:asciiTheme="minorHAnsi" w:eastAsia="Times New Roman" w:hAnsiTheme="minorHAnsi" w:cstheme="minorHAnsi"/>
        </w:rPr>
        <w:tab/>
      </w:r>
      <w:r w:rsidR="002D2232">
        <w:rPr>
          <w:rFonts w:asciiTheme="minorHAnsi" w:eastAsia="Times New Roman" w:hAnsiTheme="minorHAnsi" w:cstheme="minorHAnsi"/>
        </w:rPr>
        <w:t>Shuhai Zheng</w:t>
      </w:r>
      <w:r w:rsidR="006B1F26">
        <w:rPr>
          <w:rFonts w:asciiTheme="minorHAnsi" w:eastAsia="Times New Roman" w:hAnsiTheme="minorHAnsi" w:cstheme="minorHAnsi"/>
        </w:rPr>
        <w:t xml:space="preserve"> </w:t>
      </w:r>
      <w:r w:rsidR="002D2232">
        <w:rPr>
          <w:rFonts w:asciiTheme="minorHAnsi" w:eastAsia="Times New Roman" w:hAnsiTheme="minorHAnsi" w:cstheme="minorHAnsi"/>
        </w:rPr>
        <w:t>–</w:t>
      </w:r>
      <w:r w:rsidR="006B1F26">
        <w:rPr>
          <w:rFonts w:asciiTheme="minorHAnsi" w:eastAsia="Times New Roman" w:hAnsiTheme="minorHAnsi" w:cstheme="minorHAnsi"/>
        </w:rPr>
        <w:t xml:space="preserve"> N</w:t>
      </w:r>
      <w:r w:rsidR="002D2232">
        <w:rPr>
          <w:rFonts w:asciiTheme="minorHAnsi" w:eastAsia="Times New Roman" w:hAnsiTheme="minorHAnsi" w:cstheme="minorHAnsi"/>
        </w:rPr>
        <w:t>E DNR</w:t>
      </w:r>
      <w:r w:rsidR="006B1F26" w:rsidRPr="002A3077">
        <w:rPr>
          <w:rFonts w:asciiTheme="minorHAnsi" w:eastAsia="Times New Roman" w:hAnsiTheme="minorHAnsi" w:cstheme="minorHAnsi"/>
        </w:rPr>
        <w:tab/>
      </w:r>
      <w:r w:rsidR="006B1F26" w:rsidRPr="002A3077">
        <w:rPr>
          <w:rFonts w:asciiTheme="minorHAnsi" w:eastAsia="Times New Roman" w:hAnsiTheme="minorHAnsi" w:cstheme="minorHAnsi"/>
        </w:rPr>
        <w:tab/>
      </w:r>
      <w:r w:rsidR="006B1F26" w:rsidRPr="002A3077">
        <w:rPr>
          <w:rFonts w:asciiTheme="minorHAnsi" w:eastAsia="Times New Roman" w:hAnsiTheme="minorHAnsi" w:cstheme="minorHAnsi"/>
        </w:rPr>
        <w:tab/>
      </w:r>
    </w:p>
    <w:p w14:paraId="14A471B3" w14:textId="234207EF" w:rsidR="006B1F26" w:rsidRPr="002A3077" w:rsidRDefault="00047DEB" w:rsidP="006B1F26">
      <w:pPr>
        <w:jc w:val="both"/>
        <w:rPr>
          <w:rFonts w:asciiTheme="minorHAnsi" w:eastAsia="Times New Roman" w:hAnsiTheme="minorHAnsi" w:cstheme="minorHAnsi"/>
        </w:rPr>
      </w:pPr>
      <w:r>
        <w:rPr>
          <w:rFonts w:asciiTheme="minorHAnsi" w:eastAsia="Times New Roman" w:hAnsiTheme="minorHAnsi" w:cstheme="minorHAnsi"/>
        </w:rPr>
        <w:tab/>
      </w:r>
      <w:r>
        <w:rPr>
          <w:rFonts w:asciiTheme="minorHAnsi" w:eastAsia="Times New Roman" w:hAnsiTheme="minorHAnsi" w:cstheme="minorHAnsi"/>
        </w:rPr>
        <w:tab/>
      </w:r>
      <w:r w:rsidR="006B1F26" w:rsidRPr="002A3077">
        <w:rPr>
          <w:rFonts w:asciiTheme="minorHAnsi" w:eastAsia="Times New Roman" w:hAnsiTheme="minorHAnsi" w:cstheme="minorHAnsi"/>
        </w:rPr>
        <w:tab/>
      </w:r>
      <w:r w:rsidR="006B1F26" w:rsidRPr="002A3077">
        <w:rPr>
          <w:rFonts w:asciiTheme="minorHAnsi" w:eastAsia="Times New Roman" w:hAnsiTheme="minorHAnsi" w:cstheme="minorHAnsi"/>
        </w:rPr>
        <w:tab/>
      </w:r>
      <w:r w:rsidR="006B1F26" w:rsidRPr="002A3077">
        <w:rPr>
          <w:rFonts w:asciiTheme="minorHAnsi" w:eastAsia="Times New Roman" w:hAnsiTheme="minorHAnsi" w:cstheme="minorHAnsi"/>
        </w:rPr>
        <w:tab/>
      </w:r>
      <w:r w:rsidR="006B1F26" w:rsidRPr="002A3077">
        <w:rPr>
          <w:rFonts w:asciiTheme="minorHAnsi" w:eastAsia="Times New Roman" w:hAnsiTheme="minorHAnsi" w:cstheme="minorHAnsi"/>
        </w:rPr>
        <w:tab/>
      </w:r>
      <w:r w:rsidR="006B1F26" w:rsidRPr="002A3077">
        <w:rPr>
          <w:rFonts w:asciiTheme="minorHAnsi" w:eastAsia="Times New Roman" w:hAnsiTheme="minorHAnsi" w:cstheme="minorHAnsi"/>
        </w:rPr>
        <w:tab/>
      </w:r>
      <w:r w:rsidR="006B1F26" w:rsidRPr="00896583">
        <w:rPr>
          <w:rFonts w:asciiTheme="minorHAnsi" w:eastAsia="Times New Roman" w:hAnsiTheme="minorHAnsi" w:cstheme="minorHAnsi"/>
        </w:rPr>
        <w:t>Richard Belt –</w:t>
      </w:r>
      <w:r w:rsidR="006B1F26">
        <w:rPr>
          <w:rFonts w:asciiTheme="minorHAnsi" w:eastAsia="Times New Roman" w:hAnsiTheme="minorHAnsi" w:cstheme="minorHAnsi"/>
        </w:rPr>
        <w:t xml:space="preserve"> SPWRAP</w:t>
      </w:r>
      <w:r w:rsidR="006B1F26" w:rsidRPr="002A3077">
        <w:rPr>
          <w:rFonts w:asciiTheme="minorHAnsi" w:eastAsia="Times New Roman" w:hAnsiTheme="minorHAnsi" w:cstheme="minorHAnsi"/>
        </w:rPr>
        <w:tab/>
      </w:r>
    </w:p>
    <w:p w14:paraId="03AA8C64" w14:textId="05DC1E47" w:rsidR="006B1F26" w:rsidRPr="00896583" w:rsidRDefault="006B1F26" w:rsidP="006B1F26">
      <w:pPr>
        <w:jc w:val="both"/>
        <w:rPr>
          <w:rFonts w:asciiTheme="minorHAnsi" w:eastAsia="Times New Roman" w:hAnsiTheme="minorHAnsi" w:cstheme="minorHAnsi"/>
        </w:rPr>
      </w:pP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Pr>
          <w:rFonts w:asciiTheme="minorHAnsi" w:eastAsia="Times New Roman" w:hAnsiTheme="minorHAnsi" w:cstheme="minorHAnsi"/>
        </w:rPr>
        <w:tab/>
      </w:r>
      <w:r w:rsidR="002D2232">
        <w:rPr>
          <w:rFonts w:asciiTheme="minorHAnsi" w:eastAsia="Times New Roman" w:hAnsiTheme="minorHAnsi" w:cstheme="minorHAnsi"/>
        </w:rPr>
        <w:tab/>
      </w:r>
      <w:r w:rsidR="002D2232">
        <w:rPr>
          <w:rFonts w:asciiTheme="minorHAnsi" w:eastAsia="Times New Roman" w:hAnsiTheme="minorHAnsi" w:cstheme="minorHAnsi"/>
        </w:rPr>
        <w:tab/>
      </w:r>
      <w:r w:rsidRPr="00896583">
        <w:rPr>
          <w:rFonts w:asciiTheme="minorHAnsi" w:eastAsia="Times New Roman" w:hAnsiTheme="minorHAnsi" w:cstheme="minorHAnsi"/>
        </w:rPr>
        <w:t>Kevin Urie –</w:t>
      </w:r>
      <w:r>
        <w:rPr>
          <w:rFonts w:asciiTheme="minorHAnsi" w:eastAsia="Times New Roman" w:hAnsiTheme="minorHAnsi" w:cstheme="minorHAnsi"/>
        </w:rPr>
        <w:t xml:space="preserve"> </w:t>
      </w:r>
      <w:r w:rsidRPr="00896583">
        <w:rPr>
          <w:rFonts w:asciiTheme="minorHAnsi" w:eastAsia="Times New Roman" w:hAnsiTheme="minorHAnsi" w:cstheme="minorHAnsi"/>
        </w:rPr>
        <w:t>CO Water Users</w:t>
      </w:r>
    </w:p>
    <w:p w14:paraId="40D879D2" w14:textId="1B1F49CE" w:rsidR="006B1F26" w:rsidRPr="00896583" w:rsidRDefault="006B1F26" w:rsidP="006B1F26">
      <w:pPr>
        <w:jc w:val="both"/>
        <w:rPr>
          <w:rFonts w:asciiTheme="minorHAnsi" w:eastAsia="Times New Roman" w:hAnsiTheme="minorHAnsi" w:cstheme="minorHAnsi"/>
        </w:rPr>
      </w:pP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sidR="002D2232">
        <w:rPr>
          <w:rFonts w:asciiTheme="minorHAnsi" w:eastAsia="Times New Roman" w:hAnsiTheme="minorHAnsi" w:cstheme="minorHAnsi"/>
        </w:rPr>
        <w:tab/>
      </w:r>
      <w:r>
        <w:rPr>
          <w:rFonts w:asciiTheme="minorHAnsi" w:eastAsia="Times New Roman" w:hAnsiTheme="minorHAnsi" w:cstheme="minorHAnsi"/>
        </w:rPr>
        <w:t>Jon Altenhofen – CO Water Users</w:t>
      </w:r>
    </w:p>
    <w:p w14:paraId="2B44CC60" w14:textId="45B69DC5" w:rsidR="005F2D50" w:rsidRDefault="006B1F26" w:rsidP="006B1F26">
      <w:pPr>
        <w:jc w:val="both"/>
        <w:rPr>
          <w:rFonts w:asciiTheme="minorHAnsi" w:eastAsia="Times New Roman" w:hAnsiTheme="minorHAnsi" w:cstheme="minorHAnsi"/>
        </w:rPr>
      </w:pP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sidR="002D2232">
        <w:rPr>
          <w:rFonts w:asciiTheme="minorHAnsi" w:eastAsia="Times New Roman" w:hAnsiTheme="minorHAnsi" w:cstheme="minorHAnsi"/>
        </w:rPr>
        <w:tab/>
        <w:t xml:space="preserve">Mike Archer </w:t>
      </w:r>
      <w:r w:rsidR="005F2D50">
        <w:rPr>
          <w:rFonts w:asciiTheme="minorHAnsi" w:eastAsia="Times New Roman" w:hAnsiTheme="minorHAnsi" w:cstheme="minorHAnsi"/>
        </w:rPr>
        <w:t>–</w:t>
      </w:r>
      <w:r w:rsidR="002D2232">
        <w:rPr>
          <w:rFonts w:asciiTheme="minorHAnsi" w:eastAsia="Times New Roman" w:hAnsiTheme="minorHAnsi" w:cstheme="minorHAnsi"/>
        </w:rPr>
        <w:t xml:space="preserve"> NGPC</w:t>
      </w:r>
    </w:p>
    <w:p w14:paraId="2F6068AF" w14:textId="2BB6F273" w:rsidR="00E56AC2" w:rsidRPr="00D32290" w:rsidRDefault="005F2D50" w:rsidP="006B1F26">
      <w:pPr>
        <w:jc w:val="both"/>
        <w:rPr>
          <w:rFonts w:asciiTheme="minorHAnsi" w:eastAsia="Times New Roman" w:hAnsiTheme="minorHAnsi" w:cstheme="minorHAnsi"/>
        </w:rPr>
      </w:pP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sidRPr="00DE0569">
        <w:rPr>
          <w:rFonts w:asciiTheme="minorHAnsi" w:eastAsia="Times New Roman" w:hAnsiTheme="minorHAnsi" w:cstheme="minorHAnsi"/>
        </w:rPr>
        <w:t>Scott Schaneman – NP NRD</w:t>
      </w:r>
      <w:r w:rsidRPr="00D32290">
        <w:rPr>
          <w:rFonts w:asciiTheme="minorHAnsi" w:eastAsia="Times New Roman" w:hAnsiTheme="minorHAnsi" w:cstheme="minorHAnsi"/>
        </w:rPr>
        <w:t xml:space="preserve"> </w:t>
      </w:r>
      <w:r w:rsidR="00E56AC2" w:rsidRPr="00D32290">
        <w:rPr>
          <w:rFonts w:asciiTheme="minorHAnsi" w:eastAsia="Times New Roman" w:hAnsiTheme="minorHAnsi" w:cstheme="minorHAnsi"/>
        </w:rPr>
        <w:br w:type="page"/>
      </w:r>
    </w:p>
    <w:p w14:paraId="7BAE7787" w14:textId="77777777" w:rsidR="00A17FBF" w:rsidRPr="00D32290" w:rsidRDefault="00A17FBF" w:rsidP="00A17FBF">
      <w:pPr>
        <w:pStyle w:val="NoSpacing"/>
        <w:rPr>
          <w:rFonts w:asciiTheme="minorHAnsi" w:hAnsiTheme="minorHAnsi" w:cstheme="minorHAnsi"/>
          <w:b/>
          <w:bCs/>
          <w:u w:val="single"/>
        </w:rPr>
      </w:pPr>
      <w:r w:rsidRPr="00D32290">
        <w:rPr>
          <w:rFonts w:asciiTheme="minorHAnsi" w:hAnsiTheme="minorHAnsi" w:cstheme="minorHAnsi"/>
          <w:b/>
          <w:bCs/>
          <w:u w:val="single"/>
        </w:rPr>
        <w:lastRenderedPageBreak/>
        <w:t>WELCOME &amp; ADMINISTRATIVE</w:t>
      </w:r>
    </w:p>
    <w:p w14:paraId="6F2C7F75" w14:textId="0E1BDB51" w:rsidR="00A17FBF" w:rsidRPr="00D32290" w:rsidRDefault="00A17FBF" w:rsidP="00A17FBF">
      <w:pPr>
        <w:pStyle w:val="NoSpacing"/>
        <w:rPr>
          <w:rFonts w:asciiTheme="minorHAnsi" w:hAnsiTheme="minorHAnsi" w:cstheme="minorHAnsi"/>
        </w:rPr>
      </w:pPr>
      <w:r>
        <w:rPr>
          <w:rFonts w:asciiTheme="minorHAnsi" w:hAnsiTheme="minorHAnsi" w:cstheme="minorHAnsi"/>
        </w:rPr>
        <w:t xml:space="preserve">Rabbe </w:t>
      </w:r>
      <w:r w:rsidRPr="00D32290">
        <w:rPr>
          <w:rFonts w:asciiTheme="minorHAnsi" w:hAnsiTheme="minorHAnsi" w:cstheme="minorHAnsi"/>
        </w:rPr>
        <w:t xml:space="preserve">called the meeting to order </w:t>
      </w:r>
      <w:r w:rsidRPr="00BB004E">
        <w:rPr>
          <w:rFonts w:asciiTheme="minorHAnsi" w:hAnsiTheme="minorHAnsi" w:cstheme="minorHAnsi"/>
        </w:rPr>
        <w:t xml:space="preserve">at </w:t>
      </w:r>
      <w:r w:rsidR="00B56835">
        <w:rPr>
          <w:rFonts w:asciiTheme="minorHAnsi" w:hAnsiTheme="minorHAnsi" w:cstheme="minorHAnsi"/>
        </w:rPr>
        <w:t>8:0</w:t>
      </w:r>
      <w:r w:rsidR="008566A3">
        <w:rPr>
          <w:rFonts w:asciiTheme="minorHAnsi" w:hAnsiTheme="minorHAnsi" w:cstheme="minorHAnsi"/>
        </w:rPr>
        <w:t>1</w:t>
      </w:r>
      <w:r w:rsidR="00B56835">
        <w:rPr>
          <w:rFonts w:asciiTheme="minorHAnsi" w:hAnsiTheme="minorHAnsi" w:cstheme="minorHAnsi"/>
        </w:rPr>
        <w:t xml:space="preserve"> AM</w:t>
      </w:r>
      <w:r w:rsidRPr="00BB004E">
        <w:rPr>
          <w:rFonts w:asciiTheme="minorHAnsi" w:hAnsiTheme="minorHAnsi" w:cstheme="minorHAnsi"/>
        </w:rPr>
        <w:t xml:space="preserve"> </w:t>
      </w:r>
      <w:r w:rsidR="004A701E">
        <w:rPr>
          <w:rFonts w:asciiTheme="minorHAnsi" w:hAnsiTheme="minorHAnsi" w:cstheme="minorHAnsi"/>
        </w:rPr>
        <w:t>Mountain</w:t>
      </w:r>
      <w:r w:rsidRPr="00BB004E">
        <w:rPr>
          <w:rFonts w:asciiTheme="minorHAnsi" w:hAnsiTheme="minorHAnsi" w:cstheme="minorHAnsi"/>
        </w:rPr>
        <w:t xml:space="preserve"> Time.</w:t>
      </w:r>
    </w:p>
    <w:p w14:paraId="1922B0CE" w14:textId="77777777" w:rsidR="00A17FBF" w:rsidRPr="00D32290" w:rsidRDefault="00A17FBF" w:rsidP="00A17FBF">
      <w:pPr>
        <w:pStyle w:val="NoSpacing"/>
        <w:rPr>
          <w:rFonts w:asciiTheme="minorHAnsi" w:hAnsiTheme="minorHAnsi" w:cstheme="minorHAnsi"/>
        </w:rPr>
      </w:pPr>
    </w:p>
    <w:p w14:paraId="62E587B4" w14:textId="77777777" w:rsidR="00A17FBF" w:rsidRDefault="00A17FBF" w:rsidP="00A17FBF">
      <w:pPr>
        <w:pStyle w:val="NoSpacing"/>
        <w:rPr>
          <w:rFonts w:asciiTheme="minorHAnsi" w:hAnsiTheme="minorHAnsi" w:cstheme="minorHAnsi"/>
          <w:i/>
          <w:iCs/>
        </w:rPr>
      </w:pPr>
      <w:r w:rsidRPr="008F665E">
        <w:rPr>
          <w:rFonts w:asciiTheme="minorHAnsi" w:hAnsiTheme="minorHAnsi" w:cstheme="minorHAnsi"/>
          <w:i/>
          <w:iCs/>
        </w:rPr>
        <w:t>AGENDA MODIFICATIONS</w:t>
      </w:r>
    </w:p>
    <w:p w14:paraId="546BB29A" w14:textId="77777777" w:rsidR="000242B4" w:rsidRDefault="00ED319D" w:rsidP="00ED319D">
      <w:pPr>
        <w:pStyle w:val="NoSpacing"/>
        <w:rPr>
          <w:rFonts w:asciiTheme="minorHAnsi" w:hAnsiTheme="minorHAnsi" w:cstheme="minorHAnsi"/>
        </w:rPr>
      </w:pPr>
      <w:r>
        <w:rPr>
          <w:rFonts w:asciiTheme="minorHAnsi" w:hAnsiTheme="minorHAnsi" w:cstheme="minorHAnsi"/>
        </w:rPr>
        <w:t>Henry</w:t>
      </w:r>
      <w:r w:rsidR="000242B4">
        <w:rPr>
          <w:rFonts w:asciiTheme="minorHAnsi" w:hAnsiTheme="minorHAnsi" w:cstheme="minorHAnsi"/>
        </w:rPr>
        <w:t xml:space="preserve"> reminded TAC of items on the agenda for today that were covered by the TAC on Tuesday. This included:</w:t>
      </w:r>
    </w:p>
    <w:p w14:paraId="1FDEC8B6" w14:textId="77777777" w:rsidR="00B1790E" w:rsidRDefault="00B1790E" w:rsidP="00B1790E">
      <w:pPr>
        <w:pStyle w:val="NoSpacing"/>
        <w:rPr>
          <w:rFonts w:asciiTheme="minorHAnsi" w:hAnsiTheme="minorHAnsi" w:cstheme="minorHAnsi"/>
        </w:rPr>
      </w:pPr>
      <w:r>
        <w:rPr>
          <w:rFonts w:asciiTheme="minorHAnsi" w:hAnsiTheme="minorHAnsi" w:cstheme="minorHAnsi"/>
        </w:rPr>
        <w:t>Phragmites RFP</w:t>
      </w:r>
    </w:p>
    <w:p w14:paraId="40C6A3C4" w14:textId="77777777" w:rsidR="00B1790E" w:rsidRDefault="00B1790E" w:rsidP="00B1790E">
      <w:pPr>
        <w:pStyle w:val="NoSpacing"/>
        <w:rPr>
          <w:rFonts w:asciiTheme="minorHAnsi" w:hAnsiTheme="minorHAnsi" w:cstheme="minorHAnsi"/>
        </w:rPr>
      </w:pPr>
      <w:r>
        <w:rPr>
          <w:rFonts w:asciiTheme="minorHAnsi" w:hAnsiTheme="minorHAnsi" w:cstheme="minorHAnsi"/>
        </w:rPr>
        <w:t>WC Winter Counts at Aransas</w:t>
      </w:r>
    </w:p>
    <w:p w14:paraId="00090AB0" w14:textId="567629FB" w:rsidR="00B1790E" w:rsidRDefault="00B1790E" w:rsidP="00ED319D">
      <w:pPr>
        <w:pStyle w:val="NoSpacing"/>
        <w:rPr>
          <w:rFonts w:asciiTheme="minorHAnsi" w:hAnsiTheme="minorHAnsi" w:cstheme="minorHAnsi"/>
        </w:rPr>
      </w:pPr>
      <w:r>
        <w:rPr>
          <w:rFonts w:asciiTheme="minorHAnsi" w:hAnsiTheme="minorHAnsi" w:cstheme="minorHAnsi"/>
        </w:rPr>
        <w:t>WC Riverine Roost Site Selection – Channel Widening Options</w:t>
      </w:r>
    </w:p>
    <w:p w14:paraId="16438063" w14:textId="6E85FBD7" w:rsidR="00ED319D" w:rsidRPr="00B009CD" w:rsidRDefault="00DE0569" w:rsidP="00ED319D">
      <w:pPr>
        <w:pStyle w:val="NoSpacing"/>
        <w:rPr>
          <w:rFonts w:asciiTheme="minorHAnsi" w:hAnsiTheme="minorHAnsi" w:cstheme="minorHAnsi"/>
        </w:rPr>
      </w:pPr>
      <w:r>
        <w:rPr>
          <w:rFonts w:asciiTheme="minorHAnsi" w:hAnsiTheme="minorHAnsi" w:cstheme="minorHAnsi"/>
        </w:rPr>
        <w:t>We will</w:t>
      </w:r>
      <w:r w:rsidR="00ED319D">
        <w:rPr>
          <w:rFonts w:asciiTheme="minorHAnsi" w:hAnsiTheme="minorHAnsi" w:cstheme="minorHAnsi"/>
        </w:rPr>
        <w:t xml:space="preserve"> lead off </w:t>
      </w:r>
      <w:r w:rsidR="009A4DB0">
        <w:rPr>
          <w:rFonts w:asciiTheme="minorHAnsi" w:hAnsiTheme="minorHAnsi" w:cstheme="minorHAnsi"/>
        </w:rPr>
        <w:t>today’s agenda with the</w:t>
      </w:r>
      <w:r w:rsidR="00ED319D">
        <w:rPr>
          <w:rFonts w:asciiTheme="minorHAnsi" w:hAnsiTheme="minorHAnsi" w:cstheme="minorHAnsi"/>
        </w:rPr>
        <w:t xml:space="preserve"> State of the Platte update </w:t>
      </w:r>
      <w:r w:rsidR="009A4DB0">
        <w:rPr>
          <w:rFonts w:asciiTheme="minorHAnsi" w:hAnsiTheme="minorHAnsi" w:cstheme="minorHAnsi"/>
        </w:rPr>
        <w:t>originally scheduled for Tuesday.</w:t>
      </w:r>
    </w:p>
    <w:p w14:paraId="3C2C444E" w14:textId="77777777" w:rsidR="00E32B71" w:rsidRDefault="00E32B71" w:rsidP="00A17FBF">
      <w:pPr>
        <w:pStyle w:val="NoSpacing"/>
        <w:rPr>
          <w:rFonts w:asciiTheme="minorHAnsi" w:hAnsiTheme="minorHAnsi" w:cstheme="minorHAnsi"/>
        </w:rPr>
      </w:pPr>
    </w:p>
    <w:p w14:paraId="18CA2D79" w14:textId="1DFC6816" w:rsidR="008647B8" w:rsidRPr="00ED1DAF" w:rsidRDefault="008647B8" w:rsidP="008647B8">
      <w:pPr>
        <w:rPr>
          <w:rFonts w:cstheme="minorHAnsi"/>
          <w:b/>
          <w:bCs/>
          <w:u w:val="single"/>
        </w:rPr>
      </w:pPr>
      <w:r>
        <w:rPr>
          <w:rFonts w:cstheme="minorHAnsi"/>
          <w:b/>
          <w:bCs/>
          <w:u w:val="single"/>
        </w:rPr>
        <w:t>STATE OF THE PLATTE</w:t>
      </w:r>
    </w:p>
    <w:p w14:paraId="1F3F4A9C" w14:textId="72579001" w:rsidR="008647B8" w:rsidRPr="00ED1DAF" w:rsidRDefault="008647B8" w:rsidP="008647B8">
      <w:pPr>
        <w:rPr>
          <w:rFonts w:cstheme="minorHAnsi"/>
          <w:i/>
          <w:iCs/>
        </w:rPr>
      </w:pPr>
      <w:r>
        <w:rPr>
          <w:rFonts w:cstheme="minorHAnsi"/>
          <w:i/>
          <w:iCs/>
        </w:rPr>
        <w:t>STATE OF THE PLATTE UPDATE</w:t>
      </w:r>
    </w:p>
    <w:p w14:paraId="5A1DF95E" w14:textId="30D61B9C" w:rsidR="008647B8" w:rsidRDefault="008647B8" w:rsidP="008647B8">
      <w:pPr>
        <w:rPr>
          <w:rFonts w:cstheme="minorHAnsi"/>
        </w:rPr>
      </w:pPr>
      <w:r>
        <w:rPr>
          <w:rFonts w:cstheme="minorHAnsi"/>
        </w:rPr>
        <w:t xml:space="preserve">Smith provided an </w:t>
      </w:r>
      <w:r w:rsidR="008566A3">
        <w:rPr>
          <w:rFonts w:cstheme="minorHAnsi"/>
        </w:rPr>
        <w:t>update on State of the Platte</w:t>
      </w:r>
      <w:r w:rsidR="00DE0569">
        <w:rPr>
          <w:rFonts w:cstheme="minorHAnsi"/>
        </w:rPr>
        <w:t xml:space="preserve"> Report</w:t>
      </w:r>
      <w:r w:rsidR="008566A3">
        <w:rPr>
          <w:rFonts w:cstheme="minorHAnsi"/>
        </w:rPr>
        <w:t xml:space="preserve">. </w:t>
      </w:r>
      <w:r w:rsidR="00DE0569">
        <w:rPr>
          <w:rFonts w:cstheme="minorHAnsi"/>
        </w:rPr>
        <w:t>The EDO r</w:t>
      </w:r>
      <w:r w:rsidR="008566A3">
        <w:rPr>
          <w:rFonts w:cstheme="minorHAnsi"/>
        </w:rPr>
        <w:t xml:space="preserve">eceived ISAC comments that were </w:t>
      </w:r>
      <w:r w:rsidR="00DE0569">
        <w:rPr>
          <w:rFonts w:cstheme="minorHAnsi"/>
        </w:rPr>
        <w:t xml:space="preserve">subsequently </w:t>
      </w:r>
      <w:r w:rsidR="008566A3">
        <w:rPr>
          <w:rFonts w:cstheme="minorHAnsi"/>
        </w:rPr>
        <w:t xml:space="preserve">sent to the TAC. </w:t>
      </w:r>
      <w:r w:rsidR="00DE0569">
        <w:rPr>
          <w:rFonts w:cstheme="minorHAnsi"/>
        </w:rPr>
        <w:t>Feedback included s</w:t>
      </w:r>
      <w:r w:rsidR="008566A3">
        <w:rPr>
          <w:rFonts w:cstheme="minorHAnsi"/>
        </w:rPr>
        <w:t xml:space="preserve">ome easy fixes, others </w:t>
      </w:r>
      <w:r w:rsidR="00DE0569">
        <w:rPr>
          <w:rFonts w:cstheme="minorHAnsi"/>
        </w:rPr>
        <w:t xml:space="preserve">requiring </w:t>
      </w:r>
      <w:r w:rsidR="008566A3">
        <w:rPr>
          <w:rFonts w:cstheme="minorHAnsi"/>
        </w:rPr>
        <w:t xml:space="preserve">more </w:t>
      </w:r>
      <w:proofErr w:type="gramStart"/>
      <w:r w:rsidR="008566A3">
        <w:rPr>
          <w:rFonts w:cstheme="minorHAnsi"/>
        </w:rPr>
        <w:t>in depth</w:t>
      </w:r>
      <w:proofErr w:type="gramEnd"/>
      <w:r w:rsidR="00DE0569">
        <w:rPr>
          <w:rFonts w:cstheme="minorHAnsi"/>
        </w:rPr>
        <w:t xml:space="preserve"> consideration</w:t>
      </w:r>
      <w:r w:rsidR="008566A3">
        <w:rPr>
          <w:rFonts w:cstheme="minorHAnsi"/>
        </w:rPr>
        <w:t xml:space="preserve">. Chad noted </w:t>
      </w:r>
      <w:r w:rsidR="00DE0569">
        <w:rPr>
          <w:rFonts w:cstheme="minorHAnsi"/>
        </w:rPr>
        <w:t xml:space="preserve">that the </w:t>
      </w:r>
      <w:r w:rsidR="008566A3">
        <w:rPr>
          <w:rFonts w:cstheme="minorHAnsi"/>
        </w:rPr>
        <w:t xml:space="preserve">ISAC </w:t>
      </w:r>
      <w:r w:rsidR="00DE0569">
        <w:rPr>
          <w:rFonts w:cstheme="minorHAnsi"/>
        </w:rPr>
        <w:t xml:space="preserve">had </w:t>
      </w:r>
      <w:r w:rsidR="008566A3">
        <w:rPr>
          <w:rFonts w:cstheme="minorHAnsi"/>
        </w:rPr>
        <w:t xml:space="preserve">pointed out </w:t>
      </w:r>
      <w:r w:rsidR="00DE0569">
        <w:rPr>
          <w:rFonts w:cstheme="minorHAnsi"/>
        </w:rPr>
        <w:t xml:space="preserve">a </w:t>
      </w:r>
      <w:r w:rsidR="008566A3">
        <w:rPr>
          <w:rFonts w:cstheme="minorHAnsi"/>
        </w:rPr>
        <w:t>need to go more in depth on items that are</w:t>
      </w:r>
      <w:r w:rsidR="00DE0569">
        <w:rPr>
          <w:rFonts w:cstheme="minorHAnsi"/>
        </w:rPr>
        <w:t xml:space="preserve"> already</w:t>
      </w:r>
      <w:r w:rsidR="008566A3">
        <w:rPr>
          <w:rFonts w:cstheme="minorHAnsi"/>
        </w:rPr>
        <w:t xml:space="preserve"> </w:t>
      </w:r>
      <w:r w:rsidR="00DE0569">
        <w:rPr>
          <w:rFonts w:cstheme="minorHAnsi"/>
        </w:rPr>
        <w:t>described in detail</w:t>
      </w:r>
      <w:r w:rsidR="008566A3">
        <w:rPr>
          <w:rFonts w:cstheme="minorHAnsi"/>
        </w:rPr>
        <w:t xml:space="preserve"> in other documents. EDO </w:t>
      </w:r>
      <w:r w:rsidR="00DE0569">
        <w:rPr>
          <w:rFonts w:cstheme="minorHAnsi"/>
        </w:rPr>
        <w:t xml:space="preserve">is </w:t>
      </w:r>
      <w:r w:rsidR="008566A3">
        <w:rPr>
          <w:rFonts w:cstheme="minorHAnsi"/>
        </w:rPr>
        <w:t>working through a plan to freshen up the interaction with the ISAC</w:t>
      </w:r>
      <w:r w:rsidR="00DE0569">
        <w:rPr>
          <w:rFonts w:cstheme="minorHAnsi"/>
        </w:rPr>
        <w:t>, u</w:t>
      </w:r>
      <w:r w:rsidR="008566A3">
        <w:rPr>
          <w:rFonts w:cstheme="minorHAnsi"/>
        </w:rPr>
        <w:t>sing meeting time to hear ISAC feedback and encourage ISAC/TAC dialogue</w:t>
      </w:r>
      <w:r w:rsidR="00C53979">
        <w:rPr>
          <w:rFonts w:cstheme="minorHAnsi"/>
        </w:rPr>
        <w:t xml:space="preserve"> rather than presenting to ISAC and waiting for their internalization and feedback. </w:t>
      </w:r>
      <w:r w:rsidR="00DE0569">
        <w:rPr>
          <w:rFonts w:cstheme="minorHAnsi"/>
        </w:rPr>
        <w:t>EDO w</w:t>
      </w:r>
      <w:r w:rsidR="00C53979">
        <w:rPr>
          <w:rFonts w:cstheme="minorHAnsi"/>
        </w:rPr>
        <w:t xml:space="preserve">ill want to use ISAC time in July to do this. TAC feedback </w:t>
      </w:r>
      <w:r w:rsidR="00DE0569">
        <w:rPr>
          <w:rFonts w:cstheme="minorHAnsi"/>
        </w:rPr>
        <w:t xml:space="preserve">on State of the Platte Report is expected </w:t>
      </w:r>
      <w:r w:rsidR="00C53979">
        <w:rPr>
          <w:rFonts w:cstheme="minorHAnsi"/>
        </w:rPr>
        <w:t xml:space="preserve">by </w:t>
      </w:r>
      <w:r w:rsidR="00DE0569">
        <w:rPr>
          <w:rFonts w:cstheme="minorHAnsi"/>
        </w:rPr>
        <w:t xml:space="preserve">the </w:t>
      </w:r>
      <w:r w:rsidR="00C53979">
        <w:rPr>
          <w:rFonts w:cstheme="minorHAnsi"/>
        </w:rPr>
        <w:t xml:space="preserve">end of May. </w:t>
      </w:r>
      <w:r w:rsidR="00DE0569">
        <w:rPr>
          <w:rFonts w:cstheme="minorHAnsi"/>
        </w:rPr>
        <w:t>The joint TAC/</w:t>
      </w:r>
      <w:r w:rsidR="00C53979">
        <w:rPr>
          <w:rFonts w:cstheme="minorHAnsi"/>
        </w:rPr>
        <w:t>ISAC</w:t>
      </w:r>
      <w:r w:rsidR="00DE0569">
        <w:rPr>
          <w:rFonts w:cstheme="minorHAnsi"/>
        </w:rPr>
        <w:t xml:space="preserve"> meeting in July will be a good opportunity to address feedback from both committees</w:t>
      </w:r>
      <w:r w:rsidR="00C53979">
        <w:rPr>
          <w:rFonts w:cstheme="minorHAnsi"/>
        </w:rPr>
        <w:t xml:space="preserve">. That means we are not going to get a finalized </w:t>
      </w:r>
      <w:r w:rsidR="00DE0569">
        <w:rPr>
          <w:rFonts w:cstheme="minorHAnsi"/>
        </w:rPr>
        <w:t>State of the Platte Report</w:t>
      </w:r>
      <w:r w:rsidR="00C53979">
        <w:rPr>
          <w:rFonts w:cstheme="minorHAnsi"/>
        </w:rPr>
        <w:t xml:space="preserve"> by </w:t>
      </w:r>
      <w:r w:rsidR="00DE0569">
        <w:rPr>
          <w:rFonts w:cstheme="minorHAnsi"/>
        </w:rPr>
        <w:t xml:space="preserve">the </w:t>
      </w:r>
      <w:r w:rsidR="00C53979">
        <w:rPr>
          <w:rFonts w:cstheme="minorHAnsi"/>
        </w:rPr>
        <w:t xml:space="preserve">June GC. </w:t>
      </w:r>
      <w:r w:rsidR="00DE0569">
        <w:rPr>
          <w:rFonts w:cstheme="minorHAnsi"/>
        </w:rPr>
        <w:t>Smith said the report would p</w:t>
      </w:r>
      <w:r w:rsidR="00AA4140">
        <w:rPr>
          <w:rFonts w:cstheme="minorHAnsi"/>
        </w:rPr>
        <w:t xml:space="preserve">robably </w:t>
      </w:r>
      <w:r w:rsidR="00DE0569">
        <w:rPr>
          <w:rFonts w:cstheme="minorHAnsi"/>
        </w:rPr>
        <w:t xml:space="preserve">be </w:t>
      </w:r>
      <w:r w:rsidR="00AA4140">
        <w:rPr>
          <w:rFonts w:cstheme="minorHAnsi"/>
        </w:rPr>
        <w:t>finalized early in 2025.</w:t>
      </w:r>
    </w:p>
    <w:p w14:paraId="5C4686D6" w14:textId="77777777" w:rsidR="00C71E2C" w:rsidRDefault="00C71E2C" w:rsidP="008647B8">
      <w:pPr>
        <w:rPr>
          <w:rFonts w:cstheme="minorHAnsi"/>
        </w:rPr>
      </w:pPr>
    </w:p>
    <w:p w14:paraId="685C5626" w14:textId="59D166BD" w:rsidR="00C332F9" w:rsidRPr="006F2603" w:rsidRDefault="00C71E2C" w:rsidP="006F2603">
      <w:pPr>
        <w:rPr>
          <w:rFonts w:cstheme="minorHAnsi"/>
        </w:rPr>
      </w:pPr>
      <w:r>
        <w:rPr>
          <w:rFonts w:cstheme="minorHAnsi"/>
        </w:rPr>
        <w:t xml:space="preserve">Rabbe asked </w:t>
      </w:r>
      <w:r w:rsidR="00DE0569">
        <w:rPr>
          <w:rFonts w:cstheme="minorHAnsi"/>
        </w:rPr>
        <w:t xml:space="preserve">the </w:t>
      </w:r>
      <w:r>
        <w:rPr>
          <w:rFonts w:cstheme="minorHAnsi"/>
        </w:rPr>
        <w:t xml:space="preserve">TAC to </w:t>
      </w:r>
      <w:ins w:id="27" w:author="Rabbe, Matt" w:date="2024-05-22T07:03:00Z">
        <w:r w:rsidR="00FE058B">
          <w:rPr>
            <w:rFonts w:cstheme="minorHAnsi"/>
          </w:rPr>
          <w:t xml:space="preserve">try and </w:t>
        </w:r>
      </w:ins>
      <w:r>
        <w:rPr>
          <w:rFonts w:cstheme="minorHAnsi"/>
        </w:rPr>
        <w:t xml:space="preserve">stick to established deadline for TAC feedback. </w:t>
      </w:r>
      <w:r w:rsidR="00DE0569">
        <w:rPr>
          <w:rFonts w:cstheme="minorHAnsi"/>
        </w:rPr>
        <w:t>The d</w:t>
      </w:r>
      <w:r>
        <w:rPr>
          <w:rFonts w:cstheme="minorHAnsi"/>
        </w:rPr>
        <w:t>ate set was May 10</w:t>
      </w:r>
      <w:r w:rsidRPr="00C71E2C">
        <w:rPr>
          <w:rFonts w:cstheme="minorHAnsi"/>
          <w:vertAlign w:val="superscript"/>
        </w:rPr>
        <w:t>th</w:t>
      </w:r>
      <w:r>
        <w:rPr>
          <w:rFonts w:cstheme="minorHAnsi"/>
        </w:rPr>
        <w:t xml:space="preserve">. </w:t>
      </w:r>
      <w:r w:rsidR="00DE0569">
        <w:rPr>
          <w:rFonts w:cstheme="minorHAnsi"/>
        </w:rPr>
        <w:t>Will need time to integrate and g</w:t>
      </w:r>
      <w:r>
        <w:rPr>
          <w:rFonts w:cstheme="minorHAnsi"/>
        </w:rPr>
        <w:t xml:space="preserve">et to EDO by </w:t>
      </w:r>
      <w:r w:rsidR="00DE0569">
        <w:rPr>
          <w:rFonts w:cstheme="minorHAnsi"/>
        </w:rPr>
        <w:t xml:space="preserve">the </w:t>
      </w:r>
      <w:r>
        <w:rPr>
          <w:rFonts w:cstheme="minorHAnsi"/>
        </w:rPr>
        <w:t xml:space="preserve">end of May. Marks asked about </w:t>
      </w:r>
      <w:r w:rsidR="006F2603">
        <w:rPr>
          <w:rFonts w:cstheme="minorHAnsi"/>
        </w:rPr>
        <w:t xml:space="preserve">the </w:t>
      </w:r>
      <w:r>
        <w:rPr>
          <w:rFonts w:cstheme="minorHAnsi"/>
        </w:rPr>
        <w:t xml:space="preserve">“stale” interaction with </w:t>
      </w:r>
      <w:r w:rsidR="006F2603">
        <w:rPr>
          <w:rFonts w:cstheme="minorHAnsi"/>
        </w:rPr>
        <w:t xml:space="preserve">the </w:t>
      </w:r>
      <w:r>
        <w:rPr>
          <w:rFonts w:cstheme="minorHAnsi"/>
        </w:rPr>
        <w:t xml:space="preserve">ISAC </w:t>
      </w:r>
      <w:r w:rsidR="006F2603">
        <w:rPr>
          <w:rFonts w:cstheme="minorHAnsi"/>
        </w:rPr>
        <w:t>that Smith mentioned</w:t>
      </w:r>
      <w:r>
        <w:rPr>
          <w:rFonts w:cstheme="minorHAnsi"/>
        </w:rPr>
        <w:t xml:space="preserve">. </w:t>
      </w:r>
      <w:r w:rsidR="006F2603">
        <w:rPr>
          <w:rFonts w:cstheme="minorHAnsi"/>
        </w:rPr>
        <w:t>Smith said that</w:t>
      </w:r>
      <w:r>
        <w:rPr>
          <w:rFonts w:cstheme="minorHAnsi"/>
        </w:rPr>
        <w:t xml:space="preserve"> is an EDO observation</w:t>
      </w:r>
      <w:r w:rsidR="006F2603">
        <w:rPr>
          <w:rFonts w:cstheme="minorHAnsi"/>
        </w:rPr>
        <w:t>. Multiple c</w:t>
      </w:r>
      <w:r>
        <w:rPr>
          <w:rFonts w:cstheme="minorHAnsi"/>
        </w:rPr>
        <w:t xml:space="preserve">omments </w:t>
      </w:r>
      <w:r w:rsidR="006F2603">
        <w:rPr>
          <w:rFonts w:cstheme="minorHAnsi"/>
        </w:rPr>
        <w:t xml:space="preserve">from the ISAC </w:t>
      </w:r>
      <w:r>
        <w:rPr>
          <w:rFonts w:cstheme="minorHAnsi"/>
        </w:rPr>
        <w:t xml:space="preserve">to provide information </w:t>
      </w:r>
      <w:r w:rsidR="006F2603">
        <w:rPr>
          <w:rFonts w:cstheme="minorHAnsi"/>
        </w:rPr>
        <w:t xml:space="preserve">that has been presented in other documents and prior meetings says to the </w:t>
      </w:r>
      <w:r>
        <w:rPr>
          <w:rFonts w:cstheme="minorHAnsi"/>
        </w:rPr>
        <w:t xml:space="preserve">EDO </w:t>
      </w:r>
      <w:r w:rsidR="006F2603">
        <w:rPr>
          <w:rFonts w:cstheme="minorHAnsi"/>
        </w:rPr>
        <w:t xml:space="preserve">that we </w:t>
      </w:r>
      <w:r>
        <w:rPr>
          <w:rFonts w:cstheme="minorHAnsi"/>
        </w:rPr>
        <w:t>may need to think about how we are communicating</w:t>
      </w:r>
      <w:r w:rsidR="006F2603">
        <w:rPr>
          <w:rFonts w:cstheme="minorHAnsi"/>
        </w:rPr>
        <w:t xml:space="preserve"> with the ISAC and about ways to keep them engaged</w:t>
      </w:r>
      <w:r>
        <w:rPr>
          <w:rFonts w:cstheme="minorHAnsi"/>
        </w:rPr>
        <w:t xml:space="preserve">. </w:t>
      </w:r>
      <w:r w:rsidR="006F2603">
        <w:rPr>
          <w:rFonts w:cstheme="minorHAnsi"/>
        </w:rPr>
        <w:t>We are n</w:t>
      </w:r>
      <w:r>
        <w:rPr>
          <w:rFonts w:cstheme="minorHAnsi"/>
        </w:rPr>
        <w:t xml:space="preserve">ot really getting what we need out of the ISAC. </w:t>
      </w:r>
      <w:r w:rsidR="0083059F" w:rsidRPr="0083059F">
        <w:rPr>
          <w:rFonts w:asciiTheme="minorHAnsi" w:hAnsiTheme="minorHAnsi" w:cstheme="minorHAnsi"/>
        </w:rPr>
        <w:t>Alten</w:t>
      </w:r>
      <w:r w:rsidR="0083059F">
        <w:rPr>
          <w:rFonts w:asciiTheme="minorHAnsi" w:hAnsiTheme="minorHAnsi" w:cstheme="minorHAnsi"/>
        </w:rPr>
        <w:t xml:space="preserve">hofen asked whether ISAC had a </w:t>
      </w:r>
      <w:r w:rsidR="006F2603">
        <w:rPr>
          <w:rFonts w:asciiTheme="minorHAnsi" w:hAnsiTheme="minorHAnsi" w:cstheme="minorHAnsi"/>
        </w:rPr>
        <w:t xml:space="preserve">formal </w:t>
      </w:r>
      <w:r w:rsidR="0083059F">
        <w:rPr>
          <w:rFonts w:asciiTheme="minorHAnsi" w:hAnsiTheme="minorHAnsi" w:cstheme="minorHAnsi"/>
        </w:rPr>
        <w:t xml:space="preserve">structure </w:t>
      </w:r>
      <w:r w:rsidR="006F2603">
        <w:rPr>
          <w:rFonts w:asciiTheme="minorHAnsi" w:hAnsiTheme="minorHAnsi" w:cstheme="minorHAnsi"/>
        </w:rPr>
        <w:t xml:space="preserve">with a </w:t>
      </w:r>
      <w:r w:rsidR="0083059F">
        <w:rPr>
          <w:rFonts w:asciiTheme="minorHAnsi" w:hAnsiTheme="minorHAnsi" w:cstheme="minorHAnsi"/>
        </w:rPr>
        <w:t>Chair etc</w:t>
      </w:r>
      <w:r w:rsidR="006F2603">
        <w:rPr>
          <w:rFonts w:asciiTheme="minorHAnsi" w:hAnsiTheme="minorHAnsi" w:cstheme="minorHAnsi"/>
        </w:rPr>
        <w:t xml:space="preserve">. and whether they have a </w:t>
      </w:r>
      <w:r w:rsidR="0083059F">
        <w:rPr>
          <w:rFonts w:asciiTheme="minorHAnsi" w:hAnsiTheme="minorHAnsi" w:cstheme="minorHAnsi"/>
        </w:rPr>
        <w:t>regular meeting structure and dialogue.</w:t>
      </w:r>
      <w:r w:rsidR="006F2603">
        <w:rPr>
          <w:rFonts w:asciiTheme="minorHAnsi" w:hAnsiTheme="minorHAnsi" w:cstheme="minorHAnsi"/>
        </w:rPr>
        <w:t xml:space="preserve"> Smith</w:t>
      </w:r>
      <w:r w:rsidR="0083059F">
        <w:rPr>
          <w:rFonts w:asciiTheme="minorHAnsi" w:hAnsiTheme="minorHAnsi" w:cstheme="minorHAnsi"/>
        </w:rPr>
        <w:t xml:space="preserve"> said that the structure </w:t>
      </w:r>
      <w:proofErr w:type="gramStart"/>
      <w:r w:rsidR="0083059F">
        <w:rPr>
          <w:rFonts w:asciiTheme="minorHAnsi" w:hAnsiTheme="minorHAnsi" w:cstheme="minorHAnsi"/>
        </w:rPr>
        <w:t>exists</w:t>
      </w:r>
      <w:proofErr w:type="gramEnd"/>
      <w:r w:rsidR="0083059F">
        <w:rPr>
          <w:rFonts w:asciiTheme="minorHAnsi" w:hAnsiTheme="minorHAnsi" w:cstheme="minorHAnsi"/>
        </w:rPr>
        <w:t xml:space="preserve"> and </w:t>
      </w:r>
      <w:r w:rsidR="006F2603">
        <w:rPr>
          <w:rFonts w:asciiTheme="minorHAnsi" w:hAnsiTheme="minorHAnsi" w:cstheme="minorHAnsi"/>
        </w:rPr>
        <w:t xml:space="preserve">the </w:t>
      </w:r>
      <w:r w:rsidR="0083059F">
        <w:rPr>
          <w:rFonts w:asciiTheme="minorHAnsi" w:hAnsiTheme="minorHAnsi" w:cstheme="minorHAnsi"/>
        </w:rPr>
        <w:t>EDO provides documents, questions to consider</w:t>
      </w:r>
      <w:r w:rsidR="006F2603">
        <w:rPr>
          <w:rFonts w:asciiTheme="minorHAnsi" w:hAnsiTheme="minorHAnsi" w:cstheme="minorHAnsi"/>
        </w:rPr>
        <w:t xml:space="preserve"> and respond to following document review</w:t>
      </w:r>
      <w:r w:rsidR="0083059F">
        <w:rPr>
          <w:rFonts w:asciiTheme="minorHAnsi" w:hAnsiTheme="minorHAnsi" w:cstheme="minorHAnsi"/>
        </w:rPr>
        <w:t xml:space="preserve">, and we receive that feedback but maybe not along the timeline or level that makes it effective. </w:t>
      </w:r>
      <w:r w:rsidR="006F2603">
        <w:rPr>
          <w:rFonts w:asciiTheme="minorHAnsi" w:hAnsiTheme="minorHAnsi" w:cstheme="minorHAnsi"/>
        </w:rPr>
        <w:t xml:space="preserve">Altenhofen asked about cost. Smith </w:t>
      </w:r>
      <w:r w:rsidR="0083059F">
        <w:rPr>
          <w:rFonts w:asciiTheme="minorHAnsi" w:hAnsiTheme="minorHAnsi" w:cstheme="minorHAnsi"/>
        </w:rPr>
        <w:t xml:space="preserve">said </w:t>
      </w:r>
      <w:r w:rsidR="006F2603">
        <w:rPr>
          <w:rFonts w:asciiTheme="minorHAnsi" w:hAnsiTheme="minorHAnsi" w:cstheme="minorHAnsi"/>
        </w:rPr>
        <w:t xml:space="preserve">PRRIP is </w:t>
      </w:r>
      <w:r w:rsidR="0083059F">
        <w:rPr>
          <w:rFonts w:asciiTheme="minorHAnsi" w:hAnsiTheme="minorHAnsi" w:cstheme="minorHAnsi"/>
        </w:rPr>
        <w:t xml:space="preserve">paying </w:t>
      </w:r>
      <w:r w:rsidR="006F2603">
        <w:rPr>
          <w:rFonts w:asciiTheme="minorHAnsi" w:hAnsiTheme="minorHAnsi" w:cstheme="minorHAnsi"/>
        </w:rPr>
        <w:t xml:space="preserve">for </w:t>
      </w:r>
      <w:r w:rsidR="0083059F">
        <w:rPr>
          <w:rFonts w:asciiTheme="minorHAnsi" w:hAnsiTheme="minorHAnsi" w:cstheme="minorHAnsi"/>
        </w:rPr>
        <w:t xml:space="preserve">18 days </w:t>
      </w:r>
      <w:r w:rsidR="006F2603">
        <w:rPr>
          <w:rFonts w:asciiTheme="minorHAnsi" w:hAnsiTheme="minorHAnsi" w:cstheme="minorHAnsi"/>
        </w:rPr>
        <w:t xml:space="preserve">of work </w:t>
      </w:r>
      <w:r w:rsidR="0083059F">
        <w:rPr>
          <w:rFonts w:asciiTheme="minorHAnsi" w:hAnsiTheme="minorHAnsi" w:cstheme="minorHAnsi"/>
        </w:rPr>
        <w:t>at $220/</w:t>
      </w:r>
      <w:proofErr w:type="spellStart"/>
      <w:r w:rsidR="0083059F">
        <w:rPr>
          <w:rFonts w:asciiTheme="minorHAnsi" w:hAnsiTheme="minorHAnsi" w:cstheme="minorHAnsi"/>
        </w:rPr>
        <w:t>hr</w:t>
      </w:r>
      <w:proofErr w:type="spellEnd"/>
      <w:r w:rsidR="006F2603">
        <w:rPr>
          <w:rFonts w:asciiTheme="minorHAnsi" w:hAnsiTheme="minorHAnsi" w:cstheme="minorHAnsi"/>
        </w:rPr>
        <w:t>,</w:t>
      </w:r>
      <w:r w:rsidR="0083059F">
        <w:rPr>
          <w:rFonts w:asciiTheme="minorHAnsi" w:hAnsiTheme="minorHAnsi" w:cstheme="minorHAnsi"/>
        </w:rPr>
        <w:t xml:space="preserve"> around </w:t>
      </w:r>
      <w:r w:rsidR="006F2603">
        <w:rPr>
          <w:rFonts w:asciiTheme="minorHAnsi" w:hAnsiTheme="minorHAnsi" w:cstheme="minorHAnsi"/>
        </w:rPr>
        <w:t>$</w:t>
      </w:r>
      <w:r w:rsidR="0083059F">
        <w:rPr>
          <w:rFonts w:asciiTheme="minorHAnsi" w:hAnsiTheme="minorHAnsi" w:cstheme="minorHAnsi"/>
        </w:rPr>
        <w:t>30</w:t>
      </w:r>
      <w:r w:rsidR="006F2603">
        <w:rPr>
          <w:rFonts w:asciiTheme="minorHAnsi" w:hAnsiTheme="minorHAnsi" w:cstheme="minorHAnsi"/>
        </w:rPr>
        <w:t>,000</w:t>
      </w:r>
      <w:r w:rsidR="0083059F">
        <w:rPr>
          <w:rFonts w:asciiTheme="minorHAnsi" w:hAnsiTheme="minorHAnsi" w:cstheme="minorHAnsi"/>
        </w:rPr>
        <w:t xml:space="preserve"> per year</w:t>
      </w:r>
      <w:r w:rsidR="006F2603">
        <w:rPr>
          <w:rFonts w:asciiTheme="minorHAnsi" w:hAnsiTheme="minorHAnsi" w:cstheme="minorHAnsi"/>
        </w:rPr>
        <w:t xml:space="preserve"> stipend for each ISAC member</w:t>
      </w:r>
      <w:r w:rsidR="0083059F">
        <w:rPr>
          <w:rFonts w:asciiTheme="minorHAnsi" w:hAnsiTheme="minorHAnsi" w:cstheme="minorHAnsi"/>
        </w:rPr>
        <w:t>. He is revising ISAC contracting and annual pattern of work.</w:t>
      </w:r>
      <w:r w:rsidR="006F2603">
        <w:rPr>
          <w:rFonts w:asciiTheme="minorHAnsi" w:hAnsiTheme="minorHAnsi" w:cstheme="minorHAnsi"/>
        </w:rPr>
        <w:t xml:space="preserve"> </w:t>
      </w:r>
      <w:r w:rsidR="00C332F9">
        <w:rPr>
          <w:rFonts w:asciiTheme="minorHAnsi" w:hAnsiTheme="minorHAnsi" w:cstheme="minorHAnsi"/>
        </w:rPr>
        <w:t xml:space="preserve">Farnsworth gave </w:t>
      </w:r>
      <w:r w:rsidR="006F2603">
        <w:rPr>
          <w:rFonts w:asciiTheme="minorHAnsi" w:hAnsiTheme="minorHAnsi" w:cstheme="minorHAnsi"/>
        </w:rPr>
        <w:t xml:space="preserve">a </w:t>
      </w:r>
      <w:r w:rsidR="00C332F9">
        <w:rPr>
          <w:rFonts w:asciiTheme="minorHAnsi" w:hAnsiTheme="minorHAnsi" w:cstheme="minorHAnsi"/>
        </w:rPr>
        <w:t>specific exampl</w:t>
      </w:r>
      <w:r w:rsidR="006F2603">
        <w:rPr>
          <w:rFonts w:asciiTheme="minorHAnsi" w:hAnsiTheme="minorHAnsi" w:cstheme="minorHAnsi"/>
        </w:rPr>
        <w:t>e. EDO presented to the ISAC in February a</w:t>
      </w:r>
      <w:r w:rsidR="00C332F9">
        <w:rPr>
          <w:rFonts w:asciiTheme="minorHAnsi" w:hAnsiTheme="minorHAnsi" w:cstheme="minorHAnsi"/>
        </w:rPr>
        <w:t xml:space="preserve"> relationship between </w:t>
      </w:r>
      <w:r w:rsidR="006F2603">
        <w:rPr>
          <w:rFonts w:asciiTheme="minorHAnsi" w:hAnsiTheme="minorHAnsi" w:cstheme="minorHAnsi"/>
        </w:rPr>
        <w:t>unobstructed channel width</w:t>
      </w:r>
      <w:r w:rsidR="00C332F9">
        <w:rPr>
          <w:rFonts w:asciiTheme="minorHAnsi" w:hAnsiTheme="minorHAnsi" w:cstheme="minorHAnsi"/>
        </w:rPr>
        <w:t xml:space="preserve"> and </w:t>
      </w:r>
      <w:r w:rsidR="006F2603">
        <w:rPr>
          <w:rFonts w:asciiTheme="minorHAnsi" w:hAnsiTheme="minorHAnsi" w:cstheme="minorHAnsi"/>
        </w:rPr>
        <w:t xml:space="preserve">WC roost site </w:t>
      </w:r>
      <w:r w:rsidR="00C332F9">
        <w:rPr>
          <w:rFonts w:asciiTheme="minorHAnsi" w:hAnsiTheme="minorHAnsi" w:cstheme="minorHAnsi"/>
        </w:rPr>
        <w:t xml:space="preserve">selection probability. ISAC </w:t>
      </w:r>
      <w:r w:rsidR="006F2603">
        <w:rPr>
          <w:rFonts w:asciiTheme="minorHAnsi" w:hAnsiTheme="minorHAnsi" w:cstheme="minorHAnsi"/>
        </w:rPr>
        <w:t xml:space="preserve">feedback was that they were </w:t>
      </w:r>
      <w:r w:rsidR="00C332F9">
        <w:rPr>
          <w:rFonts w:asciiTheme="minorHAnsi" w:hAnsiTheme="minorHAnsi" w:cstheme="minorHAnsi"/>
        </w:rPr>
        <w:t>uncomfortable with EDO interpretation of confidence intervals</w:t>
      </w:r>
      <w:r w:rsidR="006F2603">
        <w:rPr>
          <w:rFonts w:asciiTheme="minorHAnsi" w:hAnsiTheme="minorHAnsi" w:cstheme="minorHAnsi"/>
        </w:rPr>
        <w:t xml:space="preserve"> surrounding this relationship</w:t>
      </w:r>
      <w:r w:rsidR="00C332F9">
        <w:rPr>
          <w:rFonts w:asciiTheme="minorHAnsi" w:hAnsiTheme="minorHAnsi" w:cstheme="minorHAnsi"/>
        </w:rPr>
        <w:t xml:space="preserve">. </w:t>
      </w:r>
      <w:r w:rsidR="006F2603">
        <w:rPr>
          <w:rFonts w:asciiTheme="minorHAnsi" w:hAnsiTheme="minorHAnsi" w:cstheme="minorHAnsi"/>
        </w:rPr>
        <w:t>The EDO a</w:t>
      </w:r>
      <w:r w:rsidR="00C332F9">
        <w:rPr>
          <w:rFonts w:asciiTheme="minorHAnsi" w:hAnsiTheme="minorHAnsi" w:cstheme="minorHAnsi"/>
        </w:rPr>
        <w:t xml:space="preserve">sked for ISAC advice on how to </w:t>
      </w:r>
      <w:r w:rsidR="006F2603">
        <w:rPr>
          <w:rFonts w:asciiTheme="minorHAnsi" w:hAnsiTheme="minorHAnsi" w:cstheme="minorHAnsi"/>
        </w:rPr>
        <w:t>interpret these confidence intervals</w:t>
      </w:r>
      <w:r w:rsidR="00C332F9">
        <w:rPr>
          <w:rFonts w:asciiTheme="minorHAnsi" w:hAnsiTheme="minorHAnsi" w:cstheme="minorHAnsi"/>
        </w:rPr>
        <w:t xml:space="preserve">, but ISAC </w:t>
      </w:r>
      <w:r w:rsidR="006F2603">
        <w:rPr>
          <w:rFonts w:asciiTheme="minorHAnsi" w:hAnsiTheme="minorHAnsi" w:cstheme="minorHAnsi"/>
        </w:rPr>
        <w:t>provided an</w:t>
      </w:r>
      <w:r w:rsidR="00C332F9">
        <w:rPr>
          <w:rFonts w:asciiTheme="minorHAnsi" w:hAnsiTheme="minorHAnsi" w:cstheme="minorHAnsi"/>
        </w:rPr>
        <w:t xml:space="preserve"> unrelated citation that was not helpful. We would like to be able to interact</w:t>
      </w:r>
      <w:r w:rsidR="006F2603">
        <w:rPr>
          <w:rFonts w:asciiTheme="minorHAnsi" w:hAnsiTheme="minorHAnsi" w:cstheme="minorHAnsi"/>
        </w:rPr>
        <w:t xml:space="preserve"> with the ISAC</w:t>
      </w:r>
      <w:r w:rsidR="00C332F9">
        <w:rPr>
          <w:rFonts w:asciiTheme="minorHAnsi" w:hAnsiTheme="minorHAnsi" w:cstheme="minorHAnsi"/>
        </w:rPr>
        <w:t xml:space="preserve"> in a way that</w:t>
      </w:r>
      <w:r w:rsidR="006F2603">
        <w:rPr>
          <w:rFonts w:asciiTheme="minorHAnsi" w:hAnsiTheme="minorHAnsi" w:cstheme="minorHAnsi"/>
        </w:rPr>
        <w:t xml:space="preserve"> they are able to provide </w:t>
      </w:r>
      <w:proofErr w:type="gramStart"/>
      <w:r w:rsidR="006F2603">
        <w:rPr>
          <w:rFonts w:asciiTheme="minorHAnsi" w:hAnsiTheme="minorHAnsi" w:cstheme="minorHAnsi"/>
        </w:rPr>
        <w:t>us</w:t>
      </w:r>
      <w:proofErr w:type="gramEnd"/>
      <w:r w:rsidR="00C332F9">
        <w:rPr>
          <w:rFonts w:asciiTheme="minorHAnsi" w:hAnsiTheme="minorHAnsi" w:cstheme="minorHAnsi"/>
        </w:rPr>
        <w:t xml:space="preserve"> some </w:t>
      </w:r>
      <w:r w:rsidR="006F2603">
        <w:rPr>
          <w:rFonts w:asciiTheme="minorHAnsi" w:hAnsiTheme="minorHAnsi" w:cstheme="minorHAnsi"/>
        </w:rPr>
        <w:t xml:space="preserve">useful </w:t>
      </w:r>
      <w:r w:rsidR="00C332F9">
        <w:rPr>
          <w:rFonts w:asciiTheme="minorHAnsi" w:hAnsiTheme="minorHAnsi" w:cstheme="minorHAnsi"/>
        </w:rPr>
        <w:t>alternative</w:t>
      </w:r>
      <w:r w:rsidR="006F2603">
        <w:rPr>
          <w:rFonts w:asciiTheme="minorHAnsi" w:hAnsiTheme="minorHAnsi" w:cstheme="minorHAnsi"/>
        </w:rPr>
        <w:t>s</w:t>
      </w:r>
      <w:r w:rsidR="00C332F9">
        <w:rPr>
          <w:rFonts w:asciiTheme="minorHAnsi" w:hAnsiTheme="minorHAnsi" w:cstheme="minorHAnsi"/>
        </w:rPr>
        <w:t xml:space="preserve"> </w:t>
      </w:r>
      <w:r w:rsidR="006F2603">
        <w:rPr>
          <w:rFonts w:asciiTheme="minorHAnsi" w:hAnsiTheme="minorHAnsi" w:cstheme="minorHAnsi"/>
        </w:rPr>
        <w:t>to try moving</w:t>
      </w:r>
      <w:r w:rsidR="00C332F9">
        <w:rPr>
          <w:rFonts w:asciiTheme="minorHAnsi" w:hAnsiTheme="minorHAnsi" w:cstheme="minorHAnsi"/>
        </w:rPr>
        <w:t xml:space="preserve"> forward.</w:t>
      </w:r>
      <w:r w:rsidR="000E5021">
        <w:rPr>
          <w:rFonts w:asciiTheme="minorHAnsi" w:hAnsiTheme="minorHAnsi" w:cstheme="minorHAnsi"/>
        </w:rPr>
        <w:t xml:space="preserve"> </w:t>
      </w:r>
      <w:r w:rsidR="006F2603">
        <w:rPr>
          <w:rFonts w:asciiTheme="minorHAnsi" w:hAnsiTheme="minorHAnsi" w:cstheme="minorHAnsi"/>
        </w:rPr>
        <w:t>It would be more effective to t</w:t>
      </w:r>
      <w:r w:rsidR="000E5021">
        <w:rPr>
          <w:rFonts w:asciiTheme="minorHAnsi" w:hAnsiTheme="minorHAnsi" w:cstheme="minorHAnsi"/>
        </w:rPr>
        <w:t>reat it as a working relationship rather than a peer review type of interaction.</w:t>
      </w:r>
    </w:p>
    <w:p w14:paraId="75C0AC5D" w14:textId="77777777" w:rsidR="00C332F9" w:rsidRPr="0083059F" w:rsidRDefault="00C332F9" w:rsidP="00A17FBF">
      <w:pPr>
        <w:pStyle w:val="NoSpacing"/>
        <w:rPr>
          <w:rFonts w:asciiTheme="minorHAnsi" w:hAnsiTheme="minorHAnsi" w:cstheme="minorHAnsi"/>
        </w:rPr>
      </w:pPr>
    </w:p>
    <w:p w14:paraId="5EA0C881" w14:textId="77777777" w:rsidR="008647B8" w:rsidRDefault="008647B8" w:rsidP="008647B8">
      <w:pPr>
        <w:rPr>
          <w:rFonts w:asciiTheme="minorHAnsi" w:hAnsiTheme="minorHAnsi" w:cstheme="minorHAnsi"/>
          <w:color w:val="FF0000"/>
        </w:rPr>
      </w:pPr>
      <w:r>
        <w:rPr>
          <w:rFonts w:asciiTheme="minorHAnsi" w:hAnsiTheme="minorHAnsi" w:cstheme="minorHAnsi"/>
          <w:color w:val="FF0000"/>
        </w:rPr>
        <w:t>EDO ACTION ITEMS:</w:t>
      </w:r>
    </w:p>
    <w:p w14:paraId="5938E7EF" w14:textId="0F769B2D" w:rsidR="008647B8" w:rsidRPr="006C549D" w:rsidRDefault="008647B8" w:rsidP="008647B8">
      <w:pPr>
        <w:pStyle w:val="ListParagraph"/>
        <w:numPr>
          <w:ilvl w:val="0"/>
          <w:numId w:val="6"/>
        </w:numPr>
        <w:ind w:left="360"/>
        <w:rPr>
          <w:rFonts w:cstheme="minorHAnsi"/>
          <w:color w:val="FF0000"/>
        </w:rPr>
      </w:pPr>
      <w:r w:rsidRPr="00E83283">
        <w:rPr>
          <w:rFonts w:cstheme="minorHAnsi"/>
        </w:rPr>
        <w:lastRenderedPageBreak/>
        <w:t xml:space="preserve">EDO </w:t>
      </w:r>
      <w:r w:rsidR="001341E7">
        <w:rPr>
          <w:rFonts w:cstheme="minorHAnsi"/>
        </w:rPr>
        <w:t xml:space="preserve">rethinking </w:t>
      </w:r>
      <w:r w:rsidR="006F2603">
        <w:rPr>
          <w:rFonts w:cstheme="minorHAnsi"/>
        </w:rPr>
        <w:t>engagement with the ISAC</w:t>
      </w:r>
      <w:r w:rsidR="001341E7">
        <w:rPr>
          <w:rFonts w:cstheme="minorHAnsi"/>
        </w:rPr>
        <w:t xml:space="preserve"> and will come to July TAC/ISAC with a revised plan </w:t>
      </w:r>
      <w:r w:rsidR="006F2603">
        <w:rPr>
          <w:rFonts w:cstheme="minorHAnsi"/>
        </w:rPr>
        <w:t>for</w:t>
      </w:r>
      <w:r w:rsidR="001341E7">
        <w:rPr>
          <w:rFonts w:cstheme="minorHAnsi"/>
        </w:rPr>
        <w:t xml:space="preserve"> interaction</w:t>
      </w:r>
      <w:r w:rsidR="00041D84">
        <w:rPr>
          <w:rFonts w:cstheme="minorHAnsi"/>
        </w:rPr>
        <w:t xml:space="preserve"> that provides more useful feedback on the State of the Platte Report</w:t>
      </w:r>
      <w:r w:rsidR="001341E7">
        <w:rPr>
          <w:rFonts w:cstheme="minorHAnsi"/>
        </w:rPr>
        <w:t>.</w:t>
      </w:r>
    </w:p>
    <w:p w14:paraId="7726AB51" w14:textId="77777777" w:rsidR="008647B8" w:rsidRPr="006C549D" w:rsidRDefault="008647B8" w:rsidP="008647B8">
      <w:pPr>
        <w:rPr>
          <w:rFonts w:cstheme="minorHAnsi"/>
          <w:color w:val="FF0000"/>
        </w:rPr>
      </w:pPr>
      <w:r w:rsidRPr="006C549D">
        <w:rPr>
          <w:rFonts w:cstheme="minorHAnsi"/>
          <w:color w:val="FF0000"/>
        </w:rPr>
        <w:t xml:space="preserve">TAC ACTION ITEMS: </w:t>
      </w:r>
    </w:p>
    <w:p w14:paraId="2187270F" w14:textId="18DECADA" w:rsidR="008647B8" w:rsidRPr="008F665E" w:rsidRDefault="008647B8" w:rsidP="008647B8">
      <w:pPr>
        <w:pStyle w:val="ListParagraph"/>
        <w:numPr>
          <w:ilvl w:val="0"/>
          <w:numId w:val="6"/>
        </w:numPr>
        <w:ind w:left="360"/>
        <w:rPr>
          <w:rFonts w:cstheme="minorHAnsi"/>
        </w:rPr>
      </w:pPr>
      <w:r>
        <w:rPr>
          <w:rFonts w:cstheme="minorHAnsi"/>
        </w:rPr>
        <w:t>TAC</w:t>
      </w:r>
      <w:r w:rsidR="00041D84">
        <w:rPr>
          <w:rFonts w:cstheme="minorHAnsi"/>
        </w:rPr>
        <w:t xml:space="preserve"> feedback on State of the Platte Report due to Rabbe by May 10</w:t>
      </w:r>
      <w:r w:rsidR="00041D84" w:rsidRPr="00041D84">
        <w:rPr>
          <w:rFonts w:cstheme="minorHAnsi"/>
          <w:vertAlign w:val="superscript"/>
        </w:rPr>
        <w:t>th</w:t>
      </w:r>
      <w:r w:rsidR="00041D84">
        <w:rPr>
          <w:rFonts w:cstheme="minorHAnsi"/>
        </w:rPr>
        <w:t>.</w:t>
      </w:r>
    </w:p>
    <w:p w14:paraId="49211FF3" w14:textId="096F955B" w:rsidR="00733A5E" w:rsidRPr="00733A5E" w:rsidRDefault="00733A5E" w:rsidP="00A17FBF">
      <w:pPr>
        <w:pStyle w:val="NoSpacing"/>
        <w:rPr>
          <w:rFonts w:asciiTheme="minorHAnsi" w:hAnsiTheme="minorHAnsi" w:cstheme="minorHAnsi"/>
          <w:b/>
          <w:bCs/>
          <w:u w:val="single"/>
        </w:rPr>
      </w:pPr>
      <w:r w:rsidRPr="00733A5E">
        <w:rPr>
          <w:rFonts w:asciiTheme="minorHAnsi" w:hAnsiTheme="minorHAnsi" w:cstheme="minorHAnsi"/>
          <w:b/>
          <w:bCs/>
          <w:u w:val="single"/>
        </w:rPr>
        <w:t>TARGET SPECIES</w:t>
      </w:r>
    </w:p>
    <w:p w14:paraId="3CF67E3D" w14:textId="7B5A6E1C" w:rsidR="008647B8" w:rsidRPr="00733A5E" w:rsidRDefault="00733A5E" w:rsidP="00A17FBF">
      <w:pPr>
        <w:pStyle w:val="NoSpacing"/>
        <w:rPr>
          <w:rFonts w:asciiTheme="minorHAnsi" w:hAnsiTheme="minorHAnsi" w:cstheme="minorHAnsi"/>
          <w:i/>
          <w:iCs/>
        </w:rPr>
      </w:pPr>
      <w:r w:rsidRPr="00733A5E">
        <w:rPr>
          <w:rFonts w:asciiTheme="minorHAnsi" w:hAnsiTheme="minorHAnsi" w:cstheme="minorHAnsi"/>
          <w:i/>
          <w:iCs/>
        </w:rPr>
        <w:t>2023 FALL WC REPORT</w:t>
      </w:r>
    </w:p>
    <w:p w14:paraId="6757334B" w14:textId="12317859" w:rsidR="009A4DB0" w:rsidRDefault="009A4DB0" w:rsidP="00A17FBF">
      <w:pPr>
        <w:pStyle w:val="NoSpacing"/>
        <w:rPr>
          <w:rFonts w:asciiTheme="minorHAnsi" w:hAnsiTheme="minorHAnsi" w:cstheme="minorHAnsi"/>
        </w:rPr>
      </w:pPr>
      <w:r>
        <w:rPr>
          <w:rFonts w:asciiTheme="minorHAnsi" w:hAnsiTheme="minorHAnsi" w:cstheme="minorHAnsi"/>
        </w:rPr>
        <w:t>Bruggeman gave an overview of the fall 2023 WC monitoring season, noting additional data from two individual whooping cranes that remained within the AHR until January 10</w:t>
      </w:r>
      <w:r w:rsidRPr="009A4DB0">
        <w:rPr>
          <w:rFonts w:asciiTheme="minorHAnsi" w:hAnsiTheme="minorHAnsi" w:cstheme="minorHAnsi"/>
          <w:vertAlign w:val="superscript"/>
        </w:rPr>
        <w:t>th</w:t>
      </w:r>
      <w:r>
        <w:rPr>
          <w:rFonts w:asciiTheme="minorHAnsi" w:hAnsiTheme="minorHAnsi" w:cstheme="minorHAnsi"/>
        </w:rPr>
        <w:t xml:space="preserve">. </w:t>
      </w:r>
      <w:r w:rsidR="00090BC8">
        <w:rPr>
          <w:rFonts w:asciiTheme="minorHAnsi" w:hAnsiTheme="minorHAnsi" w:cstheme="minorHAnsi"/>
        </w:rPr>
        <w:t xml:space="preserve"> Record fall in terms of stay length because of two birds that remained until Jan 10</w:t>
      </w:r>
      <w:r w:rsidR="00090BC8" w:rsidRPr="00090BC8">
        <w:rPr>
          <w:rFonts w:asciiTheme="minorHAnsi" w:hAnsiTheme="minorHAnsi" w:cstheme="minorHAnsi"/>
          <w:vertAlign w:val="superscript"/>
        </w:rPr>
        <w:t>th</w:t>
      </w:r>
      <w:r w:rsidR="00090BC8">
        <w:rPr>
          <w:rFonts w:asciiTheme="minorHAnsi" w:hAnsiTheme="minorHAnsi" w:cstheme="minorHAnsi"/>
        </w:rPr>
        <w:t>.</w:t>
      </w:r>
    </w:p>
    <w:p w14:paraId="2C6D1EB5" w14:textId="77777777" w:rsidR="009A4DB0" w:rsidRDefault="009A4DB0" w:rsidP="00A17FBF">
      <w:pPr>
        <w:pStyle w:val="NoSpacing"/>
        <w:rPr>
          <w:rFonts w:asciiTheme="minorHAnsi" w:hAnsiTheme="minorHAnsi" w:cstheme="minorHAnsi"/>
        </w:rPr>
      </w:pPr>
    </w:p>
    <w:p w14:paraId="4BB58923" w14:textId="30313960" w:rsidR="00012A5C" w:rsidRDefault="004470BD" w:rsidP="00A17FBF">
      <w:pPr>
        <w:pStyle w:val="NoSpacing"/>
        <w:rPr>
          <w:rFonts w:asciiTheme="minorHAnsi" w:hAnsiTheme="minorHAnsi" w:cstheme="minorHAnsi"/>
        </w:rPr>
      </w:pPr>
      <w:r>
        <w:rPr>
          <w:rFonts w:asciiTheme="minorHAnsi" w:hAnsiTheme="minorHAnsi" w:cstheme="minorHAnsi"/>
        </w:rPr>
        <w:t>Baasch asked about location for 1600 ft channel width</w:t>
      </w:r>
      <w:r w:rsidR="00AE4809">
        <w:rPr>
          <w:rFonts w:asciiTheme="minorHAnsi" w:hAnsiTheme="minorHAnsi" w:cstheme="minorHAnsi"/>
        </w:rPr>
        <w:t xml:space="preserve"> observed at a WC riverine location</w:t>
      </w:r>
      <w:r>
        <w:rPr>
          <w:rFonts w:asciiTheme="minorHAnsi" w:hAnsiTheme="minorHAnsi" w:cstheme="minorHAnsi"/>
        </w:rPr>
        <w:t>. Bruggeman/Farrell said they would review data and get back to TAC.</w:t>
      </w:r>
      <w:r w:rsidR="00012A5C">
        <w:rPr>
          <w:rFonts w:asciiTheme="minorHAnsi" w:hAnsiTheme="minorHAnsi" w:cstheme="minorHAnsi"/>
        </w:rPr>
        <w:t xml:space="preserve"> </w:t>
      </w:r>
      <w:r w:rsidR="00CE39DC">
        <w:rPr>
          <w:rFonts w:asciiTheme="minorHAnsi" w:hAnsiTheme="minorHAnsi" w:cstheme="minorHAnsi"/>
        </w:rPr>
        <w:t xml:space="preserve">Jenniges said looks like that observation was located around the Dippel property. </w:t>
      </w:r>
      <w:r w:rsidR="00012A5C">
        <w:rPr>
          <w:rFonts w:asciiTheme="minorHAnsi" w:hAnsiTheme="minorHAnsi" w:cstheme="minorHAnsi"/>
        </w:rPr>
        <w:t xml:space="preserve">Rabbe asked about adjusted vs. non-adjusted performance metrics. </w:t>
      </w:r>
      <w:r w:rsidR="00AE4809">
        <w:rPr>
          <w:rFonts w:asciiTheme="minorHAnsi" w:hAnsiTheme="minorHAnsi" w:cstheme="minorHAnsi"/>
        </w:rPr>
        <w:t>He said w</w:t>
      </w:r>
      <w:r w:rsidR="00012A5C">
        <w:rPr>
          <w:rFonts w:asciiTheme="minorHAnsi" w:hAnsiTheme="minorHAnsi" w:cstheme="minorHAnsi"/>
        </w:rPr>
        <w:t xml:space="preserve">e are reporting both metrics in report. Over the </w:t>
      </w:r>
      <w:r w:rsidR="00AE4809">
        <w:rPr>
          <w:rFonts w:asciiTheme="minorHAnsi" w:hAnsiTheme="minorHAnsi" w:cstheme="minorHAnsi"/>
        </w:rPr>
        <w:t>years we have</w:t>
      </w:r>
      <w:r w:rsidR="00012A5C">
        <w:rPr>
          <w:rFonts w:asciiTheme="minorHAnsi" w:hAnsiTheme="minorHAnsi" w:cstheme="minorHAnsi"/>
        </w:rPr>
        <w:t xml:space="preserve"> had a few years when our surveys did not cover the 5-95%, but we cannot go back and fly those to get the data. </w:t>
      </w:r>
      <w:r w:rsidR="00AE4809">
        <w:rPr>
          <w:rFonts w:asciiTheme="minorHAnsi" w:hAnsiTheme="minorHAnsi" w:cstheme="minorHAnsi"/>
        </w:rPr>
        <w:t xml:space="preserve">Bruggeman said there were only a few years when this occurred, and it occurred more frequently in the spring. </w:t>
      </w:r>
      <w:r w:rsidR="00012A5C">
        <w:rPr>
          <w:rFonts w:asciiTheme="minorHAnsi" w:hAnsiTheme="minorHAnsi" w:cstheme="minorHAnsi"/>
        </w:rPr>
        <w:t xml:space="preserve">Bruggeman says those seasons occurred prior to 2014, so 2014 forward data are used for linear regression for longitudinal trends. Rabbe suggests we leave adjusted and non-adjusted metrics in </w:t>
      </w:r>
      <w:r w:rsidR="00AE4809">
        <w:rPr>
          <w:rFonts w:asciiTheme="minorHAnsi" w:hAnsiTheme="minorHAnsi" w:cstheme="minorHAnsi"/>
        </w:rPr>
        <w:t xml:space="preserve">the </w:t>
      </w:r>
      <w:r w:rsidR="00012A5C">
        <w:rPr>
          <w:rFonts w:asciiTheme="minorHAnsi" w:hAnsiTheme="minorHAnsi" w:cstheme="minorHAnsi"/>
        </w:rPr>
        <w:t>report indefinitely</w:t>
      </w:r>
      <w:ins w:id="28" w:author="Rabbe, Matt" w:date="2024-05-22T07:08:00Z">
        <w:r w:rsidR="00E40F73">
          <w:rPr>
            <w:rFonts w:asciiTheme="minorHAnsi" w:hAnsiTheme="minorHAnsi" w:cstheme="minorHAnsi"/>
          </w:rPr>
          <w:t>, given that the adjusted metrics</w:t>
        </w:r>
      </w:ins>
      <w:ins w:id="29" w:author="Rabbe, Matt" w:date="2024-05-22T07:09:00Z">
        <w:r w:rsidR="00E40F73">
          <w:rPr>
            <w:rFonts w:asciiTheme="minorHAnsi" w:hAnsiTheme="minorHAnsi" w:cstheme="minorHAnsi"/>
          </w:rPr>
          <w:t xml:space="preserve"> remove </w:t>
        </w:r>
      </w:ins>
      <w:ins w:id="30" w:author="Rabbe, Matt" w:date="2024-05-22T08:50:00Z">
        <w:r w:rsidR="00D242DC">
          <w:rPr>
            <w:rFonts w:asciiTheme="minorHAnsi" w:hAnsiTheme="minorHAnsi" w:cstheme="minorHAnsi"/>
          </w:rPr>
          <w:t>documented</w:t>
        </w:r>
      </w:ins>
      <w:ins w:id="31" w:author="Rabbe, Matt" w:date="2024-05-22T07:09:00Z">
        <w:r w:rsidR="00E40F73">
          <w:rPr>
            <w:rFonts w:asciiTheme="minorHAnsi" w:hAnsiTheme="minorHAnsi" w:cstheme="minorHAnsi"/>
          </w:rPr>
          <w:t xml:space="preserve"> whooping cranes</w:t>
        </w:r>
        <w:r w:rsidR="00134A1E">
          <w:rPr>
            <w:rFonts w:asciiTheme="minorHAnsi" w:hAnsiTheme="minorHAnsi" w:cstheme="minorHAnsi"/>
          </w:rPr>
          <w:t xml:space="preserve"> </w:t>
        </w:r>
      </w:ins>
      <w:ins w:id="32" w:author="Rabbe, Matt" w:date="2024-05-22T08:49:00Z">
        <w:r w:rsidR="001E5B55">
          <w:rPr>
            <w:rFonts w:asciiTheme="minorHAnsi" w:hAnsiTheme="minorHAnsi" w:cstheme="minorHAnsi"/>
          </w:rPr>
          <w:t>from our</w:t>
        </w:r>
      </w:ins>
      <w:ins w:id="33" w:author="Rabbe, Matt" w:date="2024-05-22T08:50:00Z">
        <w:r w:rsidR="001E5B55">
          <w:rPr>
            <w:rFonts w:asciiTheme="minorHAnsi" w:hAnsiTheme="minorHAnsi" w:cstheme="minorHAnsi"/>
          </w:rPr>
          <w:t xml:space="preserve"> dataset </w:t>
        </w:r>
      </w:ins>
      <w:ins w:id="34" w:author="Rabbe, Matt" w:date="2024-05-22T07:09:00Z">
        <w:r w:rsidR="00134A1E">
          <w:rPr>
            <w:rFonts w:asciiTheme="minorHAnsi" w:hAnsiTheme="minorHAnsi" w:cstheme="minorHAnsi"/>
          </w:rPr>
          <w:t xml:space="preserve">during times we did fly </w:t>
        </w:r>
      </w:ins>
      <w:ins w:id="35" w:author="Rabbe, Matt" w:date="2024-05-22T08:50:00Z">
        <w:r w:rsidR="00D242DC">
          <w:rPr>
            <w:rFonts w:asciiTheme="minorHAnsi" w:hAnsiTheme="minorHAnsi" w:cstheme="minorHAnsi"/>
          </w:rPr>
          <w:t>according to the protocol at that time</w:t>
        </w:r>
      </w:ins>
      <w:ins w:id="36" w:author="Rabbe, Matt" w:date="2024-05-22T13:24:00Z">
        <w:r w:rsidR="007246DA">
          <w:rPr>
            <w:rFonts w:asciiTheme="minorHAnsi" w:hAnsiTheme="minorHAnsi" w:cstheme="minorHAnsi"/>
          </w:rPr>
          <w:t>,</w:t>
        </w:r>
      </w:ins>
      <w:ins w:id="37" w:author="Rabbe, Matt" w:date="2024-05-22T08:50:00Z">
        <w:r w:rsidR="00D242DC">
          <w:rPr>
            <w:rFonts w:asciiTheme="minorHAnsi" w:hAnsiTheme="minorHAnsi" w:cstheme="minorHAnsi"/>
          </w:rPr>
          <w:t xml:space="preserve"> </w:t>
        </w:r>
      </w:ins>
      <w:ins w:id="38" w:author="Rabbe, Matt" w:date="2024-05-22T07:09:00Z">
        <w:r w:rsidR="00134A1E">
          <w:rPr>
            <w:rFonts w:asciiTheme="minorHAnsi" w:hAnsiTheme="minorHAnsi" w:cstheme="minorHAnsi"/>
          </w:rPr>
          <w:t xml:space="preserve">but doesn’t </w:t>
        </w:r>
      </w:ins>
      <w:ins w:id="39" w:author="Rabbe, Matt" w:date="2024-05-22T08:50:00Z">
        <w:r w:rsidR="00D242DC">
          <w:rPr>
            <w:rFonts w:asciiTheme="minorHAnsi" w:hAnsiTheme="minorHAnsi" w:cstheme="minorHAnsi"/>
          </w:rPr>
          <w:t>account for</w:t>
        </w:r>
      </w:ins>
      <w:ins w:id="40" w:author="Rabbe, Matt" w:date="2024-05-22T07:09:00Z">
        <w:r w:rsidR="008258D8">
          <w:rPr>
            <w:rFonts w:asciiTheme="minorHAnsi" w:hAnsiTheme="minorHAnsi" w:cstheme="minorHAnsi"/>
          </w:rPr>
          <w:t xml:space="preserve"> potential whooping cranes that could hav</w:t>
        </w:r>
      </w:ins>
      <w:ins w:id="41" w:author="Rabbe, Matt" w:date="2024-05-22T07:10:00Z">
        <w:r w:rsidR="008258D8">
          <w:rPr>
            <w:rFonts w:asciiTheme="minorHAnsi" w:hAnsiTheme="minorHAnsi" w:cstheme="minorHAnsi"/>
          </w:rPr>
          <w:t xml:space="preserve">e been detected within the adjusted </w:t>
        </w:r>
        <w:r w:rsidR="00C826AA">
          <w:rPr>
            <w:rFonts w:asciiTheme="minorHAnsi" w:hAnsiTheme="minorHAnsi" w:cstheme="minorHAnsi"/>
          </w:rPr>
          <w:t>5-95% window, had we flown</w:t>
        </w:r>
      </w:ins>
      <w:r w:rsidR="00012A5C">
        <w:rPr>
          <w:rFonts w:asciiTheme="minorHAnsi" w:hAnsiTheme="minorHAnsi" w:cstheme="minorHAnsi"/>
        </w:rPr>
        <w:t>.</w:t>
      </w:r>
      <w:r w:rsidR="001826AC">
        <w:rPr>
          <w:rFonts w:asciiTheme="minorHAnsi" w:hAnsiTheme="minorHAnsi" w:cstheme="minorHAnsi"/>
        </w:rPr>
        <w:t xml:space="preserve"> </w:t>
      </w:r>
      <w:r w:rsidR="00012A5C" w:rsidRPr="006E23A2">
        <w:rPr>
          <w:rFonts w:asciiTheme="minorHAnsi" w:hAnsiTheme="minorHAnsi" w:cstheme="minorHAnsi"/>
        </w:rPr>
        <w:t>Rabbe</w:t>
      </w:r>
      <w:r w:rsidR="00D85E09" w:rsidRPr="006E23A2">
        <w:rPr>
          <w:rFonts w:asciiTheme="minorHAnsi" w:hAnsiTheme="minorHAnsi" w:cstheme="minorHAnsi"/>
        </w:rPr>
        <w:t xml:space="preserve"> said FWS typically has fall’s public sighting finalized by </w:t>
      </w:r>
      <w:proofErr w:type="gramStart"/>
      <w:r w:rsidR="00D85E09" w:rsidRPr="006E23A2">
        <w:rPr>
          <w:rFonts w:asciiTheme="minorHAnsi" w:hAnsiTheme="minorHAnsi" w:cstheme="minorHAnsi"/>
        </w:rPr>
        <w:t>February, and</w:t>
      </w:r>
      <w:proofErr w:type="gramEnd"/>
      <w:r w:rsidR="00D85E09" w:rsidRPr="006E23A2">
        <w:rPr>
          <w:rFonts w:asciiTheme="minorHAnsi" w:hAnsiTheme="minorHAnsi" w:cstheme="minorHAnsi"/>
        </w:rPr>
        <w:t xml:space="preserve"> asked</w:t>
      </w:r>
      <w:r w:rsidR="00012A5C" w:rsidRPr="006E23A2">
        <w:rPr>
          <w:rFonts w:asciiTheme="minorHAnsi" w:hAnsiTheme="minorHAnsi" w:cstheme="minorHAnsi"/>
        </w:rPr>
        <w:t xml:space="preserve"> </w:t>
      </w:r>
      <w:r w:rsidR="001826AC" w:rsidRPr="006E23A2">
        <w:rPr>
          <w:rFonts w:asciiTheme="minorHAnsi" w:hAnsiTheme="minorHAnsi" w:cstheme="minorHAnsi"/>
        </w:rPr>
        <w:t xml:space="preserve">Bruggeman to </w:t>
      </w:r>
      <w:r w:rsidR="00D85E09" w:rsidRPr="006E23A2">
        <w:rPr>
          <w:rFonts w:asciiTheme="minorHAnsi" w:hAnsiTheme="minorHAnsi" w:cstheme="minorHAnsi"/>
        </w:rPr>
        <w:t>coordinate with him for report numbers</w:t>
      </w:r>
      <w:r w:rsidR="00012A5C" w:rsidRPr="006E23A2">
        <w:rPr>
          <w:rFonts w:asciiTheme="minorHAnsi" w:hAnsiTheme="minorHAnsi" w:cstheme="minorHAnsi"/>
        </w:rPr>
        <w:t xml:space="preserve"> before finaliz</w:t>
      </w:r>
      <w:r w:rsidR="00D85E09" w:rsidRPr="006E23A2">
        <w:rPr>
          <w:rFonts w:asciiTheme="minorHAnsi" w:hAnsiTheme="minorHAnsi" w:cstheme="minorHAnsi"/>
        </w:rPr>
        <w:t>ing</w:t>
      </w:r>
      <w:r w:rsidR="00012A5C" w:rsidRPr="006E23A2">
        <w:rPr>
          <w:rFonts w:asciiTheme="minorHAnsi" w:hAnsiTheme="minorHAnsi" w:cstheme="minorHAnsi"/>
        </w:rPr>
        <w:t xml:space="preserve"> for GC. </w:t>
      </w:r>
      <w:r w:rsidR="001826AC" w:rsidRPr="006E23A2">
        <w:rPr>
          <w:rFonts w:asciiTheme="minorHAnsi" w:hAnsiTheme="minorHAnsi" w:cstheme="minorHAnsi"/>
        </w:rPr>
        <w:t>Rabbe pointed out language on page</w:t>
      </w:r>
      <w:r w:rsidR="00012A5C" w:rsidRPr="006E23A2">
        <w:rPr>
          <w:rFonts w:asciiTheme="minorHAnsi" w:hAnsiTheme="minorHAnsi" w:cstheme="minorHAnsi"/>
        </w:rPr>
        <w:t xml:space="preserve"> 34</w:t>
      </w:r>
      <w:r w:rsidR="001826AC" w:rsidRPr="006E23A2">
        <w:rPr>
          <w:rFonts w:asciiTheme="minorHAnsi" w:hAnsiTheme="minorHAnsi" w:cstheme="minorHAnsi"/>
        </w:rPr>
        <w:t>,</w:t>
      </w:r>
      <w:r w:rsidR="00012A5C" w:rsidRPr="006E23A2">
        <w:rPr>
          <w:rFonts w:asciiTheme="minorHAnsi" w:hAnsiTheme="minorHAnsi" w:cstheme="minorHAnsi"/>
        </w:rPr>
        <w:t xml:space="preserve"> </w:t>
      </w:r>
      <w:r w:rsidR="001826AC" w:rsidRPr="006E23A2">
        <w:rPr>
          <w:rFonts w:asciiTheme="minorHAnsi" w:hAnsiTheme="minorHAnsi" w:cstheme="minorHAnsi"/>
        </w:rPr>
        <w:t>second</w:t>
      </w:r>
      <w:r w:rsidR="00012A5C" w:rsidRPr="006E23A2">
        <w:rPr>
          <w:rFonts w:asciiTheme="minorHAnsi" w:hAnsiTheme="minorHAnsi" w:cstheme="minorHAnsi"/>
        </w:rPr>
        <w:t xml:space="preserve"> </w:t>
      </w:r>
      <w:r w:rsidR="001826AC" w:rsidRPr="006E23A2">
        <w:rPr>
          <w:rFonts w:asciiTheme="minorHAnsi" w:hAnsiTheme="minorHAnsi" w:cstheme="minorHAnsi"/>
        </w:rPr>
        <w:t>p</w:t>
      </w:r>
      <w:r w:rsidR="00012A5C" w:rsidRPr="006E23A2">
        <w:rPr>
          <w:rFonts w:asciiTheme="minorHAnsi" w:hAnsiTheme="minorHAnsi" w:cstheme="minorHAnsi"/>
        </w:rPr>
        <w:t>aragraph</w:t>
      </w:r>
      <w:r w:rsidR="001826AC" w:rsidRPr="006E23A2">
        <w:rPr>
          <w:rFonts w:asciiTheme="minorHAnsi" w:hAnsiTheme="minorHAnsi" w:cstheme="minorHAnsi"/>
        </w:rPr>
        <w:t>, line 858, stating</w:t>
      </w:r>
      <w:r w:rsidR="00012A5C" w:rsidRPr="006E23A2">
        <w:rPr>
          <w:rFonts w:asciiTheme="minorHAnsi" w:hAnsiTheme="minorHAnsi" w:cstheme="minorHAnsi"/>
        </w:rPr>
        <w:t xml:space="preserve"> </w:t>
      </w:r>
      <w:r w:rsidR="001826AC" w:rsidRPr="006E23A2">
        <w:rPr>
          <w:rFonts w:asciiTheme="minorHAnsi" w:hAnsiTheme="minorHAnsi" w:cstheme="minorHAnsi"/>
        </w:rPr>
        <w:t>“</w:t>
      </w:r>
      <w:r w:rsidR="00012A5C" w:rsidRPr="006E23A2">
        <w:rPr>
          <w:rFonts w:asciiTheme="minorHAnsi" w:hAnsiTheme="minorHAnsi" w:cstheme="minorHAnsi"/>
        </w:rPr>
        <w:t xml:space="preserve">It is unlikely that WC metrics would </w:t>
      </w:r>
      <w:r w:rsidR="001826AC" w:rsidRPr="006E23A2">
        <w:rPr>
          <w:rFonts w:asciiTheme="minorHAnsi" w:hAnsiTheme="minorHAnsi" w:cstheme="minorHAnsi"/>
        </w:rPr>
        <w:t xml:space="preserve">have been significantly </w:t>
      </w:r>
      <w:r w:rsidR="00012A5C" w:rsidRPr="006E23A2">
        <w:rPr>
          <w:rFonts w:asciiTheme="minorHAnsi" w:hAnsiTheme="minorHAnsi" w:cstheme="minorHAnsi"/>
        </w:rPr>
        <w:t>adjusted during those years</w:t>
      </w:r>
      <w:r w:rsidR="001826AC" w:rsidRPr="006E23A2">
        <w:rPr>
          <w:rFonts w:asciiTheme="minorHAnsi" w:hAnsiTheme="minorHAnsi" w:cstheme="minorHAnsi"/>
        </w:rPr>
        <w:t>”. He said this is</w:t>
      </w:r>
      <w:r w:rsidR="00012A5C" w:rsidRPr="006E23A2">
        <w:rPr>
          <w:rFonts w:asciiTheme="minorHAnsi" w:hAnsiTheme="minorHAnsi" w:cstheme="minorHAnsi"/>
        </w:rPr>
        <w:t xml:space="preserve"> an assumption, </w:t>
      </w:r>
      <w:r w:rsidR="001826AC" w:rsidRPr="006E23A2">
        <w:rPr>
          <w:rFonts w:asciiTheme="minorHAnsi" w:hAnsiTheme="minorHAnsi" w:cstheme="minorHAnsi"/>
        </w:rPr>
        <w:t>and asked Bruggeman to</w:t>
      </w:r>
      <w:r w:rsidR="00012A5C" w:rsidRPr="006E23A2">
        <w:rPr>
          <w:rFonts w:asciiTheme="minorHAnsi" w:hAnsiTheme="minorHAnsi" w:cstheme="minorHAnsi"/>
        </w:rPr>
        <w:t xml:space="preserve"> change the language to reflect that we cannot go back and get the data, so using best available at the time.</w:t>
      </w:r>
    </w:p>
    <w:p w14:paraId="6DC54590" w14:textId="77777777" w:rsidR="004470BD" w:rsidRDefault="004470BD" w:rsidP="00A17FBF">
      <w:pPr>
        <w:pStyle w:val="NoSpacing"/>
        <w:rPr>
          <w:rFonts w:asciiTheme="minorHAnsi" w:hAnsiTheme="minorHAnsi" w:cstheme="minorHAnsi"/>
        </w:rPr>
      </w:pPr>
    </w:p>
    <w:p w14:paraId="4D859339" w14:textId="77777777" w:rsidR="009A4DB0" w:rsidRDefault="009A4DB0" w:rsidP="009A4DB0">
      <w:pPr>
        <w:rPr>
          <w:rFonts w:asciiTheme="minorHAnsi" w:hAnsiTheme="minorHAnsi" w:cstheme="minorHAnsi"/>
          <w:color w:val="FF0000"/>
        </w:rPr>
      </w:pPr>
      <w:r>
        <w:rPr>
          <w:rFonts w:asciiTheme="minorHAnsi" w:hAnsiTheme="minorHAnsi" w:cstheme="minorHAnsi"/>
        </w:rPr>
        <w:t xml:space="preserve"> </w:t>
      </w:r>
      <w:r>
        <w:rPr>
          <w:rFonts w:asciiTheme="minorHAnsi" w:hAnsiTheme="minorHAnsi" w:cstheme="minorHAnsi"/>
          <w:color w:val="FF0000"/>
        </w:rPr>
        <w:t>EDO ACTION ITEMS:</w:t>
      </w:r>
    </w:p>
    <w:p w14:paraId="3D2DCE97" w14:textId="7E3F5F93" w:rsidR="001826AC" w:rsidRPr="001826AC" w:rsidRDefault="009A4DB0" w:rsidP="00D67550">
      <w:pPr>
        <w:pStyle w:val="ListParagraph"/>
        <w:numPr>
          <w:ilvl w:val="0"/>
          <w:numId w:val="6"/>
        </w:numPr>
        <w:ind w:left="360"/>
        <w:rPr>
          <w:rFonts w:cstheme="minorHAnsi"/>
          <w:color w:val="FF0000"/>
        </w:rPr>
      </w:pPr>
      <w:r w:rsidRPr="001826AC">
        <w:rPr>
          <w:rFonts w:cstheme="minorHAnsi"/>
        </w:rPr>
        <w:t xml:space="preserve">EDO </w:t>
      </w:r>
      <w:r w:rsidR="00012A5C" w:rsidRPr="001826AC">
        <w:rPr>
          <w:rFonts w:cstheme="minorHAnsi"/>
        </w:rPr>
        <w:t xml:space="preserve">will make </w:t>
      </w:r>
      <w:r w:rsidR="001826AC" w:rsidRPr="001826AC">
        <w:rPr>
          <w:rFonts w:cstheme="minorHAnsi"/>
        </w:rPr>
        <w:t>the</w:t>
      </w:r>
      <w:r w:rsidR="00012A5C" w:rsidRPr="001826AC">
        <w:rPr>
          <w:rFonts w:cstheme="minorHAnsi"/>
        </w:rPr>
        <w:t xml:space="preserve"> </w:t>
      </w:r>
      <w:r w:rsidR="001826AC" w:rsidRPr="001826AC">
        <w:rPr>
          <w:rFonts w:cstheme="minorHAnsi"/>
        </w:rPr>
        <w:t xml:space="preserve">two </w:t>
      </w:r>
      <w:r w:rsidR="00012A5C" w:rsidRPr="001826AC">
        <w:rPr>
          <w:rFonts w:cstheme="minorHAnsi"/>
        </w:rPr>
        <w:t xml:space="preserve">changes </w:t>
      </w:r>
      <w:r w:rsidR="001826AC" w:rsidRPr="001826AC">
        <w:rPr>
          <w:rFonts w:cstheme="minorHAnsi"/>
        </w:rPr>
        <w:t>to the report mentioned by Rabbe</w:t>
      </w:r>
      <w:r w:rsidR="00012A5C" w:rsidRPr="001826AC">
        <w:rPr>
          <w:rFonts w:cstheme="minorHAnsi"/>
        </w:rPr>
        <w:t xml:space="preserve"> above</w:t>
      </w:r>
      <w:r w:rsidR="001826AC">
        <w:rPr>
          <w:rFonts w:cstheme="minorHAnsi"/>
        </w:rPr>
        <w:t xml:space="preserve"> prior to sending the report to the GC for approval in June.</w:t>
      </w:r>
    </w:p>
    <w:p w14:paraId="1BA9EDBF" w14:textId="4B13FBBA" w:rsidR="009A4DB0" w:rsidRDefault="009A4DB0" w:rsidP="00A17FBF">
      <w:pPr>
        <w:pStyle w:val="NoSpacing"/>
        <w:rPr>
          <w:rFonts w:asciiTheme="minorHAnsi" w:hAnsiTheme="minorHAnsi" w:cstheme="minorHAnsi"/>
        </w:rPr>
      </w:pPr>
      <w:r>
        <w:rPr>
          <w:rFonts w:asciiTheme="minorHAnsi" w:hAnsiTheme="minorHAnsi" w:cstheme="minorHAnsi"/>
        </w:rPr>
        <w:t>Document:</w:t>
      </w:r>
      <w:r w:rsidR="0040012F">
        <w:rPr>
          <w:rFonts w:asciiTheme="minorHAnsi" w:hAnsiTheme="minorHAnsi" w:cstheme="minorHAnsi"/>
        </w:rPr>
        <w:t xml:space="preserve"> </w:t>
      </w:r>
      <w:hyperlink r:id="rId20" w:history="1">
        <w:r w:rsidR="0040012F" w:rsidRPr="0040012F">
          <w:rPr>
            <w:rStyle w:val="Hyperlink"/>
            <w:rFonts w:asciiTheme="minorHAnsi" w:hAnsiTheme="minorHAnsi" w:cstheme="minorHAnsi"/>
          </w:rPr>
          <w:t>07_Implementation of the Whooping Crane Monitoring Protocol – Fall 2023 Draft Report 041524</w:t>
        </w:r>
      </w:hyperlink>
    </w:p>
    <w:p w14:paraId="113F6C17" w14:textId="62E01544" w:rsidR="009A4DB0" w:rsidRDefault="009A4DB0" w:rsidP="00A17FBF">
      <w:pPr>
        <w:pStyle w:val="NoSpacing"/>
        <w:rPr>
          <w:rFonts w:asciiTheme="minorHAnsi" w:hAnsiTheme="minorHAnsi" w:cstheme="minorHAnsi"/>
        </w:rPr>
      </w:pPr>
      <w:r>
        <w:rPr>
          <w:rFonts w:asciiTheme="minorHAnsi" w:hAnsiTheme="minorHAnsi" w:cstheme="minorHAnsi"/>
        </w:rPr>
        <w:t>Presentation:</w:t>
      </w:r>
      <w:r w:rsidR="0040012F">
        <w:rPr>
          <w:rFonts w:asciiTheme="minorHAnsi" w:hAnsiTheme="minorHAnsi" w:cstheme="minorHAnsi"/>
        </w:rPr>
        <w:t xml:space="preserve"> </w:t>
      </w:r>
      <w:hyperlink r:id="rId21" w:history="1">
        <w:r w:rsidR="0040012F" w:rsidRPr="0040012F">
          <w:rPr>
            <w:rStyle w:val="Hyperlink"/>
            <w:rFonts w:asciiTheme="minorHAnsi" w:hAnsiTheme="minorHAnsi" w:cstheme="minorHAnsi"/>
          </w:rPr>
          <w:t>07_whooping_crane_2023_fall_report</w:t>
        </w:r>
      </w:hyperlink>
    </w:p>
    <w:p w14:paraId="70F79E77" w14:textId="77777777" w:rsidR="009A4DB0" w:rsidRDefault="009A4DB0" w:rsidP="00A17FBF">
      <w:pPr>
        <w:pStyle w:val="NoSpacing"/>
        <w:rPr>
          <w:rFonts w:asciiTheme="minorHAnsi" w:hAnsiTheme="minorHAnsi" w:cstheme="minorHAnsi"/>
        </w:rPr>
      </w:pPr>
    </w:p>
    <w:p w14:paraId="58B3F38A" w14:textId="21998789" w:rsidR="009A4DB0" w:rsidRDefault="009A4DB0" w:rsidP="009A4DB0">
      <w:pPr>
        <w:pStyle w:val="NoSpacing"/>
        <w:rPr>
          <w:rFonts w:asciiTheme="minorHAnsi" w:hAnsiTheme="minorHAnsi" w:cstheme="minorHAnsi"/>
        </w:rPr>
      </w:pPr>
      <w:r w:rsidRPr="009A4DB0">
        <w:rPr>
          <w:rFonts w:asciiTheme="minorHAnsi" w:hAnsiTheme="minorHAnsi" w:cstheme="minorHAnsi"/>
          <w:color w:val="FF0000"/>
        </w:rPr>
        <w:t xml:space="preserve">TAC MOTION: </w:t>
      </w:r>
      <w:r w:rsidR="00012A5C">
        <w:rPr>
          <w:rFonts w:asciiTheme="minorHAnsi" w:hAnsiTheme="minorHAnsi" w:cstheme="minorHAnsi"/>
          <w:i/>
          <w:iCs/>
        </w:rPr>
        <w:t xml:space="preserve">Marks </w:t>
      </w:r>
      <w:r w:rsidRPr="00DE0FF2">
        <w:rPr>
          <w:rFonts w:asciiTheme="minorHAnsi" w:hAnsiTheme="minorHAnsi" w:cstheme="minorHAnsi"/>
          <w:i/>
          <w:iCs/>
        </w:rPr>
        <w:t xml:space="preserve">moved, </w:t>
      </w:r>
      <w:r w:rsidRPr="00012A5C">
        <w:rPr>
          <w:rFonts w:asciiTheme="minorHAnsi" w:hAnsiTheme="minorHAnsi" w:cstheme="minorHAnsi"/>
          <w:i/>
          <w:iCs/>
        </w:rPr>
        <w:t>and Jenniges seconded</w:t>
      </w:r>
      <w:r w:rsidRPr="00DE0FF2">
        <w:rPr>
          <w:rFonts w:asciiTheme="minorHAnsi" w:hAnsiTheme="minorHAnsi" w:cstheme="minorHAnsi"/>
          <w:i/>
          <w:iCs/>
        </w:rPr>
        <w:t xml:space="preserve"> </w:t>
      </w:r>
      <w:r>
        <w:rPr>
          <w:rFonts w:asciiTheme="minorHAnsi" w:hAnsiTheme="minorHAnsi" w:cstheme="minorHAnsi"/>
          <w:i/>
          <w:iCs/>
        </w:rPr>
        <w:t>a motion to recommend the Fall 2023 WC Monitoring Report to the GC for approval</w:t>
      </w:r>
      <w:r w:rsidR="00012A5C">
        <w:rPr>
          <w:rFonts w:asciiTheme="minorHAnsi" w:hAnsiTheme="minorHAnsi" w:cstheme="minorHAnsi"/>
          <w:i/>
          <w:iCs/>
        </w:rPr>
        <w:t xml:space="preserve"> contingent up</w:t>
      </w:r>
      <w:r w:rsidR="001826AC">
        <w:rPr>
          <w:rFonts w:asciiTheme="minorHAnsi" w:hAnsiTheme="minorHAnsi" w:cstheme="minorHAnsi"/>
          <w:i/>
          <w:iCs/>
        </w:rPr>
        <w:t>on</w:t>
      </w:r>
      <w:r w:rsidR="00012A5C">
        <w:rPr>
          <w:rFonts w:asciiTheme="minorHAnsi" w:hAnsiTheme="minorHAnsi" w:cstheme="minorHAnsi"/>
          <w:i/>
          <w:iCs/>
        </w:rPr>
        <w:t xml:space="preserve"> </w:t>
      </w:r>
      <w:r w:rsidR="001826AC">
        <w:rPr>
          <w:rFonts w:asciiTheme="minorHAnsi" w:hAnsiTheme="minorHAnsi" w:cstheme="minorHAnsi"/>
          <w:i/>
          <w:iCs/>
        </w:rPr>
        <w:t>making the revisions</w:t>
      </w:r>
      <w:r w:rsidR="00012A5C">
        <w:rPr>
          <w:rFonts w:asciiTheme="minorHAnsi" w:hAnsiTheme="minorHAnsi" w:cstheme="minorHAnsi"/>
          <w:i/>
          <w:iCs/>
        </w:rPr>
        <w:t xml:space="preserve"> noted above</w:t>
      </w:r>
      <w:r w:rsidRPr="00DE0FF2">
        <w:rPr>
          <w:rFonts w:asciiTheme="minorHAnsi" w:hAnsiTheme="minorHAnsi" w:cstheme="minorHAnsi"/>
          <w:i/>
          <w:iCs/>
        </w:rPr>
        <w:t xml:space="preserve">. </w:t>
      </w:r>
      <w:r>
        <w:rPr>
          <w:rFonts w:asciiTheme="minorHAnsi" w:hAnsiTheme="minorHAnsi" w:cstheme="minorHAnsi"/>
          <w:u w:val="single"/>
        </w:rPr>
        <w:t>Motion</w:t>
      </w:r>
      <w:r w:rsidRPr="00DE0FF2">
        <w:rPr>
          <w:rFonts w:asciiTheme="minorHAnsi" w:hAnsiTheme="minorHAnsi" w:cstheme="minorHAnsi"/>
          <w:u w:val="single"/>
        </w:rPr>
        <w:t xml:space="preserve"> approved.</w:t>
      </w:r>
    </w:p>
    <w:p w14:paraId="12372537" w14:textId="0A92E873" w:rsidR="009A4DB0" w:rsidRDefault="009A4DB0" w:rsidP="00A17FBF">
      <w:pPr>
        <w:pStyle w:val="NoSpacing"/>
        <w:rPr>
          <w:rFonts w:asciiTheme="minorHAnsi" w:hAnsiTheme="minorHAnsi" w:cstheme="minorHAnsi"/>
        </w:rPr>
      </w:pPr>
    </w:p>
    <w:p w14:paraId="245B7E86" w14:textId="3EFC6F22" w:rsidR="00733A5E" w:rsidRPr="00733A5E" w:rsidRDefault="00733A5E" w:rsidP="00A17FBF">
      <w:pPr>
        <w:pStyle w:val="NoSpacing"/>
        <w:rPr>
          <w:rFonts w:asciiTheme="minorHAnsi" w:hAnsiTheme="minorHAnsi" w:cstheme="minorHAnsi"/>
          <w:i/>
          <w:iCs/>
        </w:rPr>
      </w:pPr>
      <w:r w:rsidRPr="00733A5E">
        <w:rPr>
          <w:rFonts w:asciiTheme="minorHAnsi" w:hAnsiTheme="minorHAnsi" w:cstheme="minorHAnsi"/>
          <w:i/>
          <w:iCs/>
        </w:rPr>
        <w:t>WC MONITORING PROTOCOL UPDATES</w:t>
      </w:r>
    </w:p>
    <w:p w14:paraId="6B3839DD" w14:textId="13809B61" w:rsidR="00733A5E" w:rsidRDefault="0040012F" w:rsidP="00A17FBF">
      <w:pPr>
        <w:pStyle w:val="NoSpacing"/>
        <w:rPr>
          <w:rFonts w:asciiTheme="minorHAnsi" w:hAnsiTheme="minorHAnsi" w:cstheme="minorHAnsi"/>
        </w:rPr>
      </w:pPr>
      <w:r>
        <w:rPr>
          <w:rFonts w:asciiTheme="minorHAnsi" w:hAnsiTheme="minorHAnsi" w:cstheme="minorHAnsi"/>
        </w:rPr>
        <w:t>Bruggeman reviewed changes to the WC Monitoring Protocol for consideration by the TAC.</w:t>
      </w:r>
      <w:r w:rsidR="00357C3D">
        <w:rPr>
          <w:rFonts w:asciiTheme="minorHAnsi" w:hAnsiTheme="minorHAnsi" w:cstheme="minorHAnsi"/>
        </w:rPr>
        <w:t xml:space="preserve"> He went over the items that have been consistent with previous versions. He also covered</w:t>
      </w:r>
      <w:r w:rsidR="00175F85">
        <w:rPr>
          <w:rFonts w:asciiTheme="minorHAnsi" w:hAnsiTheme="minorHAnsi" w:cstheme="minorHAnsi"/>
        </w:rPr>
        <w:t xml:space="preserve"> </w:t>
      </w:r>
      <w:r w:rsidR="00357C3D">
        <w:rPr>
          <w:rFonts w:asciiTheme="minorHAnsi" w:hAnsiTheme="minorHAnsi" w:cstheme="minorHAnsi"/>
        </w:rPr>
        <w:t>c</w:t>
      </w:r>
      <w:r w:rsidR="00175F85">
        <w:rPr>
          <w:rFonts w:asciiTheme="minorHAnsi" w:hAnsiTheme="minorHAnsi" w:cstheme="minorHAnsi"/>
        </w:rPr>
        <w:t xml:space="preserve">hanges for TAC consideration include calculation of 5-95% dates, methods for evaluation of and modification of monitoring period based upon dates of 5-95% of observations, options for monitoring during extended </w:t>
      </w:r>
      <w:r w:rsidR="00175F85">
        <w:rPr>
          <w:rFonts w:asciiTheme="minorHAnsi" w:hAnsiTheme="minorHAnsi" w:cstheme="minorHAnsi"/>
        </w:rPr>
        <w:lastRenderedPageBreak/>
        <w:t>seasons, rules for extending and discontinuing monitoring periods, alternative monitoring methods for extended monitoring seasons.</w:t>
      </w:r>
    </w:p>
    <w:p w14:paraId="0DB782C0" w14:textId="77777777" w:rsidR="00175F85" w:rsidRDefault="00175F85" w:rsidP="00A17FBF">
      <w:pPr>
        <w:pStyle w:val="NoSpacing"/>
        <w:rPr>
          <w:rFonts w:asciiTheme="minorHAnsi" w:hAnsiTheme="minorHAnsi" w:cstheme="minorHAnsi"/>
        </w:rPr>
      </w:pPr>
    </w:p>
    <w:p w14:paraId="5631CD0A" w14:textId="199E3BF1" w:rsidR="00477BAF" w:rsidRDefault="008053C7" w:rsidP="00A17FBF">
      <w:pPr>
        <w:pStyle w:val="NoSpacing"/>
        <w:rPr>
          <w:rFonts w:asciiTheme="minorHAnsi" w:hAnsiTheme="minorHAnsi" w:cstheme="minorHAnsi"/>
        </w:rPr>
      </w:pPr>
      <w:r>
        <w:rPr>
          <w:rFonts w:asciiTheme="minorHAnsi" w:hAnsiTheme="minorHAnsi" w:cstheme="minorHAnsi"/>
        </w:rPr>
        <w:t>Marks asked if PRRIP had used drones in the past. Bruggeman said no, this is an addition to the protocol for consideration.</w:t>
      </w:r>
      <w:r w:rsidR="007236DE">
        <w:rPr>
          <w:rFonts w:asciiTheme="minorHAnsi" w:hAnsiTheme="minorHAnsi" w:cstheme="minorHAnsi"/>
        </w:rPr>
        <w:t xml:space="preserve"> Marks asked about types of drones being considered. </w:t>
      </w:r>
      <w:r w:rsidR="001D4353">
        <w:rPr>
          <w:rFonts w:asciiTheme="minorHAnsi" w:hAnsiTheme="minorHAnsi" w:cstheme="minorHAnsi"/>
        </w:rPr>
        <w:t>Farnsworth said it w</w:t>
      </w:r>
      <w:r w:rsidR="007236DE">
        <w:rPr>
          <w:rFonts w:asciiTheme="minorHAnsi" w:hAnsiTheme="minorHAnsi" w:cstheme="minorHAnsi"/>
        </w:rPr>
        <w:t xml:space="preserve">ould be a battery powered small quad copter. A year </w:t>
      </w:r>
      <w:r w:rsidR="001D4353">
        <w:rPr>
          <w:rFonts w:asciiTheme="minorHAnsi" w:hAnsiTheme="minorHAnsi" w:cstheme="minorHAnsi"/>
        </w:rPr>
        <w:t>ago,</w:t>
      </w:r>
      <w:r w:rsidR="007236DE">
        <w:rPr>
          <w:rFonts w:asciiTheme="minorHAnsi" w:hAnsiTheme="minorHAnsi" w:cstheme="minorHAnsi"/>
        </w:rPr>
        <w:t xml:space="preserve"> someone inquired about remote surveillance using a </w:t>
      </w:r>
      <w:r w:rsidR="001D4353">
        <w:rPr>
          <w:rFonts w:asciiTheme="minorHAnsi" w:hAnsiTheme="minorHAnsi" w:cstheme="minorHAnsi"/>
        </w:rPr>
        <w:t>gas-powered</w:t>
      </w:r>
      <w:r w:rsidR="007236DE">
        <w:rPr>
          <w:rFonts w:asciiTheme="minorHAnsi" w:hAnsiTheme="minorHAnsi" w:cstheme="minorHAnsi"/>
        </w:rPr>
        <w:t xml:space="preserve"> large</w:t>
      </w:r>
      <w:r w:rsidR="001D4353">
        <w:rPr>
          <w:rFonts w:asciiTheme="minorHAnsi" w:hAnsiTheme="minorHAnsi" w:cstheme="minorHAnsi"/>
        </w:rPr>
        <w:t xml:space="preserve"> </w:t>
      </w:r>
      <w:r w:rsidR="007236DE">
        <w:rPr>
          <w:rFonts w:asciiTheme="minorHAnsi" w:hAnsiTheme="minorHAnsi" w:cstheme="minorHAnsi"/>
        </w:rPr>
        <w:t>drone. However</w:t>
      </w:r>
      <w:r w:rsidR="001D4353">
        <w:rPr>
          <w:rFonts w:asciiTheme="minorHAnsi" w:hAnsiTheme="minorHAnsi" w:cstheme="minorHAnsi"/>
        </w:rPr>
        <w:t>,</w:t>
      </w:r>
      <w:r w:rsidR="007236DE">
        <w:rPr>
          <w:rFonts w:asciiTheme="minorHAnsi" w:hAnsiTheme="minorHAnsi" w:cstheme="minorHAnsi"/>
        </w:rPr>
        <w:t xml:space="preserve"> no bid was ever submitted. Manley said there have been issues with China being</w:t>
      </w:r>
      <w:r w:rsidR="001D4353">
        <w:rPr>
          <w:rFonts w:asciiTheme="minorHAnsi" w:hAnsiTheme="minorHAnsi" w:cstheme="minorHAnsi"/>
        </w:rPr>
        <w:t xml:space="preserve"> the</w:t>
      </w:r>
      <w:r w:rsidR="007236DE">
        <w:rPr>
          <w:rFonts w:asciiTheme="minorHAnsi" w:hAnsiTheme="minorHAnsi" w:cstheme="minorHAnsi"/>
        </w:rPr>
        <w:t xml:space="preserve"> main drone manufacturer</w:t>
      </w:r>
      <w:r w:rsidR="001D4353">
        <w:rPr>
          <w:rFonts w:asciiTheme="minorHAnsi" w:hAnsiTheme="minorHAnsi" w:cstheme="minorHAnsi"/>
        </w:rPr>
        <w:t xml:space="preserve">, this could make the use of </w:t>
      </w:r>
      <w:proofErr w:type="gramStart"/>
      <w:r w:rsidR="001D4353">
        <w:rPr>
          <w:rFonts w:asciiTheme="minorHAnsi" w:hAnsiTheme="minorHAnsi" w:cstheme="minorHAnsi"/>
        </w:rPr>
        <w:t>drones</w:t>
      </w:r>
      <w:proofErr w:type="gramEnd"/>
      <w:r w:rsidR="007236DE">
        <w:rPr>
          <w:rFonts w:asciiTheme="minorHAnsi" w:hAnsiTheme="minorHAnsi" w:cstheme="minorHAnsi"/>
        </w:rPr>
        <w:t xml:space="preserve"> problematic. D</w:t>
      </w:r>
      <w:r w:rsidR="001D4353">
        <w:rPr>
          <w:rFonts w:asciiTheme="minorHAnsi" w:hAnsiTheme="minorHAnsi" w:cstheme="minorHAnsi"/>
        </w:rPr>
        <w:t>J</w:t>
      </w:r>
      <w:r w:rsidR="007236DE">
        <w:rPr>
          <w:rFonts w:asciiTheme="minorHAnsi" w:hAnsiTheme="minorHAnsi" w:cstheme="minorHAnsi"/>
        </w:rPr>
        <w:t xml:space="preserve">I makes a drone that carries payload that may </w:t>
      </w:r>
      <w:r w:rsidR="001D4353">
        <w:rPr>
          <w:rFonts w:asciiTheme="minorHAnsi" w:hAnsiTheme="minorHAnsi" w:cstheme="minorHAnsi"/>
        </w:rPr>
        <w:t xml:space="preserve">serve a dual purpose for monitoring and herbicide applications. </w:t>
      </w:r>
      <w:r w:rsidR="007236DE">
        <w:rPr>
          <w:rFonts w:asciiTheme="minorHAnsi" w:hAnsiTheme="minorHAnsi" w:cstheme="minorHAnsi"/>
        </w:rPr>
        <w:t xml:space="preserve">Baasch said </w:t>
      </w:r>
      <w:r w:rsidR="001D4353">
        <w:rPr>
          <w:rFonts w:asciiTheme="minorHAnsi" w:hAnsiTheme="minorHAnsi" w:cstheme="minorHAnsi"/>
        </w:rPr>
        <w:t xml:space="preserve">he was </w:t>
      </w:r>
      <w:r w:rsidR="007236DE">
        <w:rPr>
          <w:rFonts w:asciiTheme="minorHAnsi" w:hAnsiTheme="minorHAnsi" w:cstheme="minorHAnsi"/>
        </w:rPr>
        <w:t xml:space="preserve">not opposed to </w:t>
      </w:r>
      <w:r w:rsidR="001D4353">
        <w:rPr>
          <w:rFonts w:asciiTheme="minorHAnsi" w:hAnsiTheme="minorHAnsi" w:cstheme="minorHAnsi"/>
        </w:rPr>
        <w:t>drones, but</w:t>
      </w:r>
      <w:r w:rsidR="007236DE">
        <w:rPr>
          <w:rFonts w:asciiTheme="minorHAnsi" w:hAnsiTheme="minorHAnsi" w:cstheme="minorHAnsi"/>
        </w:rPr>
        <w:t xml:space="preserve"> </w:t>
      </w:r>
      <w:r w:rsidR="001D4353">
        <w:rPr>
          <w:rFonts w:asciiTheme="minorHAnsi" w:hAnsiTheme="minorHAnsi" w:cstheme="minorHAnsi"/>
        </w:rPr>
        <w:t xml:space="preserve">he thinks use of drones </w:t>
      </w:r>
      <w:r w:rsidR="007236DE">
        <w:rPr>
          <w:rFonts w:asciiTheme="minorHAnsi" w:hAnsiTheme="minorHAnsi" w:cstheme="minorHAnsi"/>
        </w:rPr>
        <w:t xml:space="preserve">will get us data that </w:t>
      </w:r>
      <w:r w:rsidR="001D4353">
        <w:rPr>
          <w:rFonts w:asciiTheme="minorHAnsi" w:hAnsiTheme="minorHAnsi" w:cstheme="minorHAnsi"/>
        </w:rPr>
        <w:t>are</w:t>
      </w:r>
      <w:r w:rsidR="007236DE">
        <w:rPr>
          <w:rFonts w:asciiTheme="minorHAnsi" w:hAnsiTheme="minorHAnsi" w:cstheme="minorHAnsi"/>
        </w:rPr>
        <w:t xml:space="preserve"> not comparable to what we have collected prior. </w:t>
      </w:r>
      <w:r w:rsidR="001D4353">
        <w:rPr>
          <w:rFonts w:asciiTheme="minorHAnsi" w:hAnsiTheme="minorHAnsi" w:cstheme="minorHAnsi"/>
        </w:rPr>
        <w:t>He asked w</w:t>
      </w:r>
      <w:r w:rsidR="007236DE">
        <w:rPr>
          <w:rFonts w:asciiTheme="minorHAnsi" w:hAnsiTheme="minorHAnsi" w:cstheme="minorHAnsi"/>
        </w:rPr>
        <w:t xml:space="preserve">hy </w:t>
      </w:r>
      <w:r w:rsidR="001D4353">
        <w:rPr>
          <w:rFonts w:asciiTheme="minorHAnsi" w:hAnsiTheme="minorHAnsi" w:cstheme="minorHAnsi"/>
        </w:rPr>
        <w:t xml:space="preserve">PRRIP was </w:t>
      </w:r>
      <w:r w:rsidR="007236DE">
        <w:rPr>
          <w:rFonts w:asciiTheme="minorHAnsi" w:hAnsiTheme="minorHAnsi" w:cstheme="minorHAnsi"/>
        </w:rPr>
        <w:t>extending flights if cropping the data to 5-95%</w:t>
      </w:r>
      <w:r w:rsidR="001D4353">
        <w:rPr>
          <w:rFonts w:asciiTheme="minorHAnsi" w:hAnsiTheme="minorHAnsi" w:cstheme="minorHAnsi"/>
        </w:rPr>
        <w:t xml:space="preserve"> dates</w:t>
      </w:r>
      <w:r w:rsidR="007236DE">
        <w:rPr>
          <w:rFonts w:asciiTheme="minorHAnsi" w:hAnsiTheme="minorHAnsi" w:cstheme="minorHAnsi"/>
        </w:rPr>
        <w:t xml:space="preserve">. </w:t>
      </w:r>
      <w:r w:rsidR="00270F66">
        <w:rPr>
          <w:rFonts w:asciiTheme="minorHAnsi" w:hAnsiTheme="minorHAnsi" w:cstheme="minorHAnsi"/>
        </w:rPr>
        <w:t xml:space="preserve">Henry said the reason for extending surveys is to complete data collection on groups that arrived within the 5-95% monitoring window. </w:t>
      </w:r>
      <w:r w:rsidR="007236DE">
        <w:rPr>
          <w:rFonts w:asciiTheme="minorHAnsi" w:hAnsiTheme="minorHAnsi" w:cstheme="minorHAnsi"/>
        </w:rPr>
        <w:t xml:space="preserve">Rabbe said we will keep </w:t>
      </w:r>
      <w:r w:rsidR="001D4353">
        <w:rPr>
          <w:rFonts w:asciiTheme="minorHAnsi" w:hAnsiTheme="minorHAnsi" w:cstheme="minorHAnsi"/>
        </w:rPr>
        <w:t xml:space="preserve">full, </w:t>
      </w:r>
      <w:r w:rsidR="007236DE">
        <w:rPr>
          <w:rFonts w:asciiTheme="minorHAnsi" w:hAnsiTheme="minorHAnsi" w:cstheme="minorHAnsi"/>
        </w:rPr>
        <w:t>non-adjusted data</w:t>
      </w:r>
      <w:r w:rsidR="001D4353">
        <w:rPr>
          <w:rFonts w:asciiTheme="minorHAnsi" w:hAnsiTheme="minorHAnsi" w:cstheme="minorHAnsi"/>
        </w:rPr>
        <w:t>set</w:t>
      </w:r>
      <w:r w:rsidR="007236DE">
        <w:rPr>
          <w:rFonts w:asciiTheme="minorHAnsi" w:hAnsiTheme="minorHAnsi" w:cstheme="minorHAnsi"/>
        </w:rPr>
        <w:t>. Bruggeman said stay length is the principal metric we can obtain</w:t>
      </w:r>
      <w:r w:rsidR="001D4353">
        <w:rPr>
          <w:rFonts w:asciiTheme="minorHAnsi" w:hAnsiTheme="minorHAnsi" w:cstheme="minorHAnsi"/>
        </w:rPr>
        <w:t xml:space="preserve"> by extending monitoring</w:t>
      </w:r>
      <w:r w:rsidR="007236DE">
        <w:rPr>
          <w:rFonts w:asciiTheme="minorHAnsi" w:hAnsiTheme="minorHAnsi" w:cstheme="minorHAnsi"/>
        </w:rPr>
        <w:t xml:space="preserve">. Baasch said we can look at stay length moving forward, but it won’t be comparable to past data collection prior to when we extended </w:t>
      </w:r>
      <w:r w:rsidR="001D4353">
        <w:rPr>
          <w:rFonts w:asciiTheme="minorHAnsi" w:hAnsiTheme="minorHAnsi" w:cstheme="minorHAnsi"/>
        </w:rPr>
        <w:t>monitoring periods</w:t>
      </w:r>
      <w:r w:rsidR="007236DE">
        <w:rPr>
          <w:rFonts w:asciiTheme="minorHAnsi" w:hAnsiTheme="minorHAnsi" w:cstheme="minorHAnsi"/>
        </w:rPr>
        <w:t xml:space="preserve">. Henry mentioned </w:t>
      </w:r>
      <w:r w:rsidR="001D4353">
        <w:rPr>
          <w:rFonts w:asciiTheme="minorHAnsi" w:hAnsiTheme="minorHAnsi" w:cstheme="minorHAnsi"/>
        </w:rPr>
        <w:t xml:space="preserve">that the </w:t>
      </w:r>
      <w:r w:rsidR="007236DE">
        <w:rPr>
          <w:rFonts w:asciiTheme="minorHAnsi" w:hAnsiTheme="minorHAnsi" w:cstheme="minorHAnsi"/>
        </w:rPr>
        <w:t xml:space="preserve">2017 </w:t>
      </w:r>
      <w:r w:rsidR="001D4353">
        <w:rPr>
          <w:rFonts w:asciiTheme="minorHAnsi" w:hAnsiTheme="minorHAnsi" w:cstheme="minorHAnsi"/>
        </w:rPr>
        <w:t xml:space="preserve">monitoring </w:t>
      </w:r>
      <w:r w:rsidR="007236DE">
        <w:rPr>
          <w:rFonts w:asciiTheme="minorHAnsi" w:hAnsiTheme="minorHAnsi" w:cstheme="minorHAnsi"/>
        </w:rPr>
        <w:t xml:space="preserve">protocol included </w:t>
      </w:r>
      <w:r w:rsidR="00B84517">
        <w:rPr>
          <w:rFonts w:asciiTheme="minorHAnsi" w:hAnsiTheme="minorHAnsi" w:cstheme="minorHAnsi"/>
        </w:rPr>
        <w:t>extend</w:t>
      </w:r>
      <w:r w:rsidR="001D4353">
        <w:rPr>
          <w:rFonts w:asciiTheme="minorHAnsi" w:hAnsiTheme="minorHAnsi" w:cstheme="minorHAnsi"/>
        </w:rPr>
        <w:t xml:space="preserve">ing surveys if WC were still present in the AHR. However, the 2017 protocol specified ending extended surveys outside the regular monitoring period after </w:t>
      </w:r>
      <w:r w:rsidR="00E72520">
        <w:rPr>
          <w:rFonts w:asciiTheme="minorHAnsi" w:hAnsiTheme="minorHAnsi" w:cstheme="minorHAnsi"/>
        </w:rPr>
        <w:t xml:space="preserve">5 days without observations rather than the 2 </w:t>
      </w:r>
      <w:r w:rsidR="001D4353">
        <w:rPr>
          <w:rFonts w:asciiTheme="minorHAnsi" w:hAnsiTheme="minorHAnsi" w:cstheme="minorHAnsi"/>
        </w:rPr>
        <w:t xml:space="preserve">days </w:t>
      </w:r>
      <w:r w:rsidR="00E72520">
        <w:rPr>
          <w:rFonts w:asciiTheme="minorHAnsi" w:hAnsiTheme="minorHAnsi" w:cstheme="minorHAnsi"/>
        </w:rPr>
        <w:t>we are currently implementing</w:t>
      </w:r>
      <w:r w:rsidR="001D4353">
        <w:rPr>
          <w:rFonts w:asciiTheme="minorHAnsi" w:hAnsiTheme="minorHAnsi" w:cstheme="minorHAnsi"/>
        </w:rPr>
        <w:t xml:space="preserve">. </w:t>
      </w:r>
      <w:r w:rsidR="00270F66">
        <w:rPr>
          <w:rFonts w:asciiTheme="minorHAnsi" w:hAnsiTheme="minorHAnsi" w:cstheme="minorHAnsi"/>
        </w:rPr>
        <w:t xml:space="preserve">She also mentioned that Science Plan </w:t>
      </w:r>
      <w:r w:rsidR="00B84517">
        <w:rPr>
          <w:rFonts w:asciiTheme="minorHAnsi" w:hAnsiTheme="minorHAnsi" w:cstheme="minorHAnsi"/>
        </w:rPr>
        <w:t xml:space="preserve">EBQ </w:t>
      </w:r>
      <w:r w:rsidR="00270F66">
        <w:rPr>
          <w:rFonts w:asciiTheme="minorHAnsi" w:hAnsiTheme="minorHAnsi" w:cstheme="minorHAnsi"/>
        </w:rPr>
        <w:t>#</w:t>
      </w:r>
      <w:r w:rsidR="00B84517">
        <w:rPr>
          <w:rFonts w:asciiTheme="minorHAnsi" w:hAnsiTheme="minorHAnsi" w:cstheme="minorHAnsi"/>
        </w:rPr>
        <w:t xml:space="preserve">5 is about </w:t>
      </w:r>
      <w:r w:rsidR="00270F66">
        <w:rPr>
          <w:rFonts w:asciiTheme="minorHAnsi" w:hAnsiTheme="minorHAnsi" w:cstheme="minorHAnsi"/>
        </w:rPr>
        <w:t xml:space="preserve">learning more about the factors associated with </w:t>
      </w:r>
      <w:r w:rsidR="00B84517">
        <w:rPr>
          <w:rFonts w:asciiTheme="minorHAnsi" w:hAnsiTheme="minorHAnsi" w:cstheme="minorHAnsi"/>
        </w:rPr>
        <w:t>stay length</w:t>
      </w:r>
      <w:r w:rsidR="00270F66">
        <w:rPr>
          <w:rFonts w:asciiTheme="minorHAnsi" w:hAnsiTheme="minorHAnsi" w:cstheme="minorHAnsi"/>
        </w:rPr>
        <w:t xml:space="preserve">, so this is an important response variable to collect. </w:t>
      </w:r>
      <w:r w:rsidR="00B84517">
        <w:rPr>
          <w:rFonts w:asciiTheme="minorHAnsi" w:hAnsiTheme="minorHAnsi" w:cstheme="minorHAnsi"/>
        </w:rPr>
        <w:t xml:space="preserve">Baasch asked if </w:t>
      </w:r>
      <w:r w:rsidR="00270F66">
        <w:rPr>
          <w:rFonts w:asciiTheme="minorHAnsi" w:hAnsiTheme="minorHAnsi" w:cstheme="minorHAnsi"/>
        </w:rPr>
        <w:t xml:space="preserve">a </w:t>
      </w:r>
      <w:r w:rsidR="00B84517">
        <w:rPr>
          <w:rFonts w:asciiTheme="minorHAnsi" w:hAnsiTheme="minorHAnsi" w:cstheme="minorHAnsi"/>
        </w:rPr>
        <w:t>bird shows up in Feb</w:t>
      </w:r>
      <w:r w:rsidR="00270F66">
        <w:rPr>
          <w:rFonts w:asciiTheme="minorHAnsi" w:hAnsiTheme="minorHAnsi" w:cstheme="minorHAnsi"/>
        </w:rPr>
        <w:t>ruary</w:t>
      </w:r>
      <w:r w:rsidR="00B84517">
        <w:rPr>
          <w:rFonts w:asciiTheme="minorHAnsi" w:hAnsiTheme="minorHAnsi" w:cstheme="minorHAnsi"/>
        </w:rPr>
        <w:t>, are we going to start flying earlier as well</w:t>
      </w:r>
      <w:r w:rsidR="00E72520">
        <w:rPr>
          <w:rFonts w:asciiTheme="minorHAnsi" w:hAnsiTheme="minorHAnsi" w:cstheme="minorHAnsi"/>
        </w:rPr>
        <w:t xml:space="preserve"> to </w:t>
      </w:r>
      <w:r w:rsidR="00270F66">
        <w:rPr>
          <w:rFonts w:asciiTheme="minorHAnsi" w:hAnsiTheme="minorHAnsi" w:cstheme="minorHAnsi"/>
        </w:rPr>
        <w:t xml:space="preserve">collect </w:t>
      </w:r>
      <w:r w:rsidR="00E72520">
        <w:rPr>
          <w:rFonts w:asciiTheme="minorHAnsi" w:hAnsiTheme="minorHAnsi" w:cstheme="minorHAnsi"/>
        </w:rPr>
        <w:t>complete stay length data</w:t>
      </w:r>
      <w:r w:rsidR="00B84517">
        <w:rPr>
          <w:rFonts w:asciiTheme="minorHAnsi" w:hAnsiTheme="minorHAnsi" w:cstheme="minorHAnsi"/>
        </w:rPr>
        <w:t xml:space="preserve">? Henry said this would not be a systematic observation, it would be an opportunistic observation. Bruggeman said it could be added to the protocol, put a drone up prior to the season. Rabbe asked how to deal with an opportunistic drone observation for analysis. Bruggeman said non-systematic, not used for habitat use, but could be used for </w:t>
      </w:r>
      <w:proofErr w:type="gramStart"/>
      <w:r w:rsidR="00B84517">
        <w:rPr>
          <w:rFonts w:asciiTheme="minorHAnsi" w:hAnsiTheme="minorHAnsi" w:cstheme="minorHAnsi"/>
        </w:rPr>
        <w:t>stay</w:t>
      </w:r>
      <w:proofErr w:type="gramEnd"/>
      <w:r w:rsidR="00B84517">
        <w:rPr>
          <w:rFonts w:asciiTheme="minorHAnsi" w:hAnsiTheme="minorHAnsi" w:cstheme="minorHAnsi"/>
        </w:rPr>
        <w:t xml:space="preserve"> length information. Just want best available information. </w:t>
      </w:r>
      <w:r w:rsidR="00BA61BE">
        <w:rPr>
          <w:rFonts w:asciiTheme="minorHAnsi" w:hAnsiTheme="minorHAnsi" w:cstheme="minorHAnsi"/>
        </w:rPr>
        <w:t xml:space="preserve">Farnsworth asked about the data used for roost site selection analysis. </w:t>
      </w:r>
      <w:r w:rsidR="00B84517">
        <w:rPr>
          <w:rFonts w:asciiTheme="minorHAnsi" w:hAnsiTheme="minorHAnsi" w:cstheme="minorHAnsi"/>
        </w:rPr>
        <w:t xml:space="preserve">Farrell </w:t>
      </w:r>
      <w:r w:rsidR="00BA61BE">
        <w:rPr>
          <w:rFonts w:asciiTheme="minorHAnsi" w:hAnsiTheme="minorHAnsi" w:cstheme="minorHAnsi"/>
        </w:rPr>
        <w:t>said</w:t>
      </w:r>
      <w:r w:rsidR="00B84517">
        <w:rPr>
          <w:rFonts w:asciiTheme="minorHAnsi" w:hAnsiTheme="minorHAnsi" w:cstheme="minorHAnsi"/>
        </w:rPr>
        <w:t xml:space="preserve"> using systematic data only for roost site selection, but for stay length information want to use all observations. </w:t>
      </w:r>
      <w:r w:rsidR="00BA61BE">
        <w:rPr>
          <w:rFonts w:asciiTheme="minorHAnsi" w:hAnsiTheme="minorHAnsi" w:cstheme="minorHAnsi"/>
        </w:rPr>
        <w:t xml:space="preserve">Zorn asked about the dataset for stopover vs. flyover analysis. Farrell said we would be using only systematic telemetry data because collected as the bird is deciding whether to stop or not. Circling back to Baasch’s question, </w:t>
      </w:r>
      <w:r w:rsidR="00995E8B">
        <w:rPr>
          <w:rFonts w:asciiTheme="minorHAnsi" w:hAnsiTheme="minorHAnsi" w:cstheme="minorHAnsi"/>
        </w:rPr>
        <w:t xml:space="preserve">Henry asked how </w:t>
      </w:r>
      <w:r w:rsidR="00BA61BE">
        <w:rPr>
          <w:rFonts w:asciiTheme="minorHAnsi" w:hAnsiTheme="minorHAnsi" w:cstheme="minorHAnsi"/>
        </w:rPr>
        <w:t xml:space="preserve">the </w:t>
      </w:r>
      <w:r w:rsidR="00995E8B">
        <w:rPr>
          <w:rFonts w:asciiTheme="minorHAnsi" w:hAnsiTheme="minorHAnsi" w:cstheme="minorHAnsi"/>
        </w:rPr>
        <w:t xml:space="preserve">TAC wants EDO to deal with public sighting and telemetry birds that show up before we survey. </w:t>
      </w:r>
      <w:r w:rsidR="00BA61BE">
        <w:rPr>
          <w:rFonts w:asciiTheme="minorHAnsi" w:hAnsiTheme="minorHAnsi" w:cstheme="minorHAnsi"/>
        </w:rPr>
        <w:t>She said w</w:t>
      </w:r>
      <w:r w:rsidR="00995E8B">
        <w:rPr>
          <w:rFonts w:asciiTheme="minorHAnsi" w:hAnsiTheme="minorHAnsi" w:cstheme="minorHAnsi"/>
        </w:rPr>
        <w:t>e don’t currently put effort into confirming these</w:t>
      </w:r>
      <w:r w:rsidR="00BA61BE">
        <w:rPr>
          <w:rFonts w:asciiTheme="minorHAnsi" w:hAnsiTheme="minorHAnsi" w:cstheme="minorHAnsi"/>
        </w:rPr>
        <w:t xml:space="preserve"> even during the regular monitoring period. D</w:t>
      </w:r>
      <w:r w:rsidR="00995E8B">
        <w:rPr>
          <w:rFonts w:asciiTheme="minorHAnsi" w:hAnsiTheme="minorHAnsi" w:cstheme="minorHAnsi"/>
        </w:rPr>
        <w:t xml:space="preserve">oes </w:t>
      </w:r>
      <w:r w:rsidR="00BA61BE">
        <w:rPr>
          <w:rFonts w:asciiTheme="minorHAnsi" w:hAnsiTheme="minorHAnsi" w:cstheme="minorHAnsi"/>
        </w:rPr>
        <w:t xml:space="preserve">the </w:t>
      </w:r>
      <w:r w:rsidR="00995E8B">
        <w:rPr>
          <w:rFonts w:asciiTheme="minorHAnsi" w:hAnsiTheme="minorHAnsi" w:cstheme="minorHAnsi"/>
        </w:rPr>
        <w:t>TAC want us to put a drone up to confirm it now? Zorn asked if EDO goes out to confirm group size of these birds. Henry said no, not unless we pick them up systematically</w:t>
      </w:r>
      <w:r w:rsidR="00BA61BE">
        <w:rPr>
          <w:rFonts w:asciiTheme="minorHAnsi" w:hAnsiTheme="minorHAnsi" w:cstheme="minorHAnsi"/>
        </w:rPr>
        <w:t xml:space="preserve"> or happen upon them as we are doing ground confirmations or looking for previously sighted birds when flights are canceled</w:t>
      </w:r>
      <w:r w:rsidR="00995E8B">
        <w:rPr>
          <w:rFonts w:asciiTheme="minorHAnsi" w:hAnsiTheme="minorHAnsi" w:cstheme="minorHAnsi"/>
        </w:rPr>
        <w:t>.</w:t>
      </w:r>
      <w:r w:rsidR="00793D0F">
        <w:rPr>
          <w:rFonts w:asciiTheme="minorHAnsi" w:hAnsiTheme="minorHAnsi" w:cstheme="minorHAnsi"/>
        </w:rPr>
        <w:t xml:space="preserve"> Urie asked why the Program does not get real time telemetry data. Rabbe said it would create a bias in monitoring having this information prior to survey. Program will get these data in yearly data acquisition, just not in real time. </w:t>
      </w:r>
      <w:r w:rsidR="00995E8B">
        <w:rPr>
          <w:rFonts w:asciiTheme="minorHAnsi" w:hAnsiTheme="minorHAnsi" w:cstheme="minorHAnsi"/>
        </w:rPr>
        <w:t xml:space="preserve"> </w:t>
      </w:r>
      <w:r w:rsidR="00793D0F">
        <w:rPr>
          <w:rFonts w:asciiTheme="minorHAnsi" w:hAnsiTheme="minorHAnsi" w:cstheme="minorHAnsi"/>
        </w:rPr>
        <w:t>Henry</w:t>
      </w:r>
      <w:r w:rsidR="00632967">
        <w:rPr>
          <w:rFonts w:asciiTheme="minorHAnsi" w:hAnsiTheme="minorHAnsi" w:cstheme="minorHAnsi"/>
        </w:rPr>
        <w:t xml:space="preserve"> said those observations are included in the FWS public sighting database and the data are included in the annual monitoring report as a table comparing PRRIP and FWS observations, so the Program does get that information</w:t>
      </w:r>
      <w:r w:rsidR="000C2147">
        <w:rPr>
          <w:rFonts w:asciiTheme="minorHAnsi" w:hAnsiTheme="minorHAnsi" w:cstheme="minorHAnsi"/>
        </w:rPr>
        <w:t xml:space="preserve"> from the FWS and the Whooping Crane Tracking Partnership telemetry data </w:t>
      </w:r>
      <w:r w:rsidR="00ED48F0">
        <w:rPr>
          <w:rFonts w:asciiTheme="minorHAnsi" w:hAnsiTheme="minorHAnsi" w:cstheme="minorHAnsi"/>
        </w:rPr>
        <w:t>acquisition</w:t>
      </w:r>
      <w:r w:rsidR="00632967">
        <w:rPr>
          <w:rFonts w:asciiTheme="minorHAnsi" w:hAnsiTheme="minorHAnsi" w:cstheme="minorHAnsi"/>
        </w:rPr>
        <w:t xml:space="preserve">. </w:t>
      </w:r>
      <w:r w:rsidR="00116246">
        <w:rPr>
          <w:rFonts w:asciiTheme="minorHAnsi" w:hAnsiTheme="minorHAnsi" w:cstheme="minorHAnsi"/>
        </w:rPr>
        <w:t xml:space="preserve">Henry said EDO is looking for a TAC recommendation on </w:t>
      </w:r>
      <w:r w:rsidR="00BA61BE">
        <w:rPr>
          <w:rFonts w:asciiTheme="minorHAnsi" w:hAnsiTheme="minorHAnsi" w:cstheme="minorHAnsi"/>
        </w:rPr>
        <w:t xml:space="preserve">revised </w:t>
      </w:r>
      <w:r w:rsidR="00116246">
        <w:rPr>
          <w:rFonts w:asciiTheme="minorHAnsi" w:hAnsiTheme="minorHAnsi" w:cstheme="minorHAnsi"/>
        </w:rPr>
        <w:t xml:space="preserve">protocol before </w:t>
      </w:r>
      <w:r w:rsidR="00BA61BE">
        <w:rPr>
          <w:rFonts w:asciiTheme="minorHAnsi" w:hAnsiTheme="minorHAnsi" w:cstheme="minorHAnsi"/>
        </w:rPr>
        <w:t xml:space="preserve">it </w:t>
      </w:r>
      <w:r w:rsidR="00116246">
        <w:rPr>
          <w:rFonts w:asciiTheme="minorHAnsi" w:hAnsiTheme="minorHAnsi" w:cstheme="minorHAnsi"/>
        </w:rPr>
        <w:t xml:space="preserve">goes to FWS for their review and consideration. </w:t>
      </w:r>
      <w:ins w:id="42" w:author="Rabbe, Matt" w:date="2024-05-22T07:17:00Z">
        <w:r w:rsidR="00D15C7A">
          <w:rPr>
            <w:rFonts w:asciiTheme="minorHAnsi" w:hAnsiTheme="minorHAnsi" w:cstheme="minorHAnsi"/>
          </w:rPr>
          <w:t xml:space="preserve">Rabbe clarified </w:t>
        </w:r>
        <w:r w:rsidR="00CC02D5">
          <w:rPr>
            <w:rFonts w:asciiTheme="minorHAnsi" w:hAnsiTheme="minorHAnsi" w:cstheme="minorHAnsi"/>
          </w:rPr>
          <w:t xml:space="preserve">FWS does not include telemetry sightings unless they </w:t>
        </w:r>
      </w:ins>
      <w:ins w:id="43" w:author="Rabbe, Matt" w:date="2024-05-22T07:18:00Z">
        <w:r w:rsidR="00CC02D5">
          <w:rPr>
            <w:rFonts w:asciiTheme="minorHAnsi" w:hAnsiTheme="minorHAnsi" w:cstheme="minorHAnsi"/>
          </w:rPr>
          <w:t xml:space="preserve">are </w:t>
        </w:r>
      </w:ins>
      <w:ins w:id="44" w:author="Rabbe, Matt" w:date="2024-05-22T13:24:00Z">
        <w:r w:rsidR="007246DA">
          <w:rPr>
            <w:rFonts w:asciiTheme="minorHAnsi" w:hAnsiTheme="minorHAnsi" w:cstheme="minorHAnsi"/>
          </w:rPr>
          <w:t>detected</w:t>
        </w:r>
      </w:ins>
      <w:ins w:id="45" w:author="Rabbe, Matt" w:date="2024-05-22T07:18:00Z">
        <w:r w:rsidR="00CC02D5">
          <w:rPr>
            <w:rFonts w:asciiTheme="minorHAnsi" w:hAnsiTheme="minorHAnsi" w:cstheme="minorHAnsi"/>
          </w:rPr>
          <w:t xml:space="preserve"> </w:t>
        </w:r>
      </w:ins>
      <w:ins w:id="46" w:author="Rabbe, Matt" w:date="2024-05-22T13:27:00Z">
        <w:r w:rsidR="00AD6E77">
          <w:rPr>
            <w:rFonts w:asciiTheme="minorHAnsi" w:hAnsiTheme="minorHAnsi" w:cstheme="minorHAnsi"/>
          </w:rPr>
          <w:t xml:space="preserve">and confirmed </w:t>
        </w:r>
      </w:ins>
      <w:ins w:id="47" w:author="Rabbe, Matt" w:date="2024-05-22T07:18:00Z">
        <w:r w:rsidR="00124C82">
          <w:rPr>
            <w:rFonts w:asciiTheme="minorHAnsi" w:hAnsiTheme="minorHAnsi" w:cstheme="minorHAnsi"/>
          </w:rPr>
          <w:t xml:space="preserve">as public sightings </w:t>
        </w:r>
      </w:ins>
      <w:ins w:id="48" w:author="Rabbe, Matt" w:date="2024-05-22T13:24:00Z">
        <w:r w:rsidR="007246DA">
          <w:rPr>
            <w:rFonts w:asciiTheme="minorHAnsi" w:hAnsiTheme="minorHAnsi" w:cstheme="minorHAnsi"/>
          </w:rPr>
          <w:t>at some point</w:t>
        </w:r>
      </w:ins>
      <w:ins w:id="49" w:author="Rabbe, Matt" w:date="2024-05-22T13:26:00Z">
        <w:r w:rsidR="00203E84">
          <w:rPr>
            <w:rFonts w:asciiTheme="minorHAnsi" w:hAnsiTheme="minorHAnsi" w:cstheme="minorHAnsi"/>
          </w:rPr>
          <w:t>,</w:t>
        </w:r>
      </w:ins>
      <w:ins w:id="50" w:author="Rabbe, Matt" w:date="2024-05-22T13:24:00Z">
        <w:r w:rsidR="007246DA">
          <w:rPr>
            <w:rFonts w:asciiTheme="minorHAnsi" w:hAnsiTheme="minorHAnsi" w:cstheme="minorHAnsi"/>
          </w:rPr>
          <w:t xml:space="preserve"> independent </w:t>
        </w:r>
      </w:ins>
      <w:ins w:id="51" w:author="Rabbe, Matt" w:date="2024-05-22T13:25:00Z">
        <w:r w:rsidR="007246DA">
          <w:rPr>
            <w:rFonts w:asciiTheme="minorHAnsi" w:hAnsiTheme="minorHAnsi" w:cstheme="minorHAnsi"/>
          </w:rPr>
          <w:t>of telemetry</w:t>
        </w:r>
      </w:ins>
      <w:ins w:id="52" w:author="Rabbe, Matt" w:date="2024-05-22T13:26:00Z">
        <w:r w:rsidR="00203E84">
          <w:rPr>
            <w:rFonts w:asciiTheme="minorHAnsi" w:hAnsiTheme="minorHAnsi" w:cstheme="minorHAnsi"/>
          </w:rPr>
          <w:t xml:space="preserve"> </w:t>
        </w:r>
      </w:ins>
      <w:ins w:id="53" w:author="Rabbe, Matt" w:date="2024-05-22T13:25:00Z">
        <w:r w:rsidR="007246DA">
          <w:rPr>
            <w:rFonts w:asciiTheme="minorHAnsi" w:hAnsiTheme="minorHAnsi" w:cstheme="minorHAnsi"/>
          </w:rPr>
          <w:t xml:space="preserve"> </w:t>
        </w:r>
      </w:ins>
      <w:ins w:id="54" w:author="Rabbe, Matt" w:date="2024-05-22T07:18:00Z">
        <w:r w:rsidR="00124C82">
          <w:rPr>
            <w:rFonts w:asciiTheme="minorHAnsi" w:hAnsiTheme="minorHAnsi" w:cstheme="minorHAnsi"/>
          </w:rPr>
          <w:t>(observed by people</w:t>
        </w:r>
      </w:ins>
      <w:ins w:id="55" w:author="Rabbe, Matt" w:date="2024-05-22T13:25:00Z">
        <w:r w:rsidR="007D5381">
          <w:rPr>
            <w:rFonts w:asciiTheme="minorHAnsi" w:hAnsiTheme="minorHAnsi" w:cstheme="minorHAnsi"/>
          </w:rPr>
          <w:t xml:space="preserve"> during their stay </w:t>
        </w:r>
      </w:ins>
      <w:ins w:id="56" w:author="Rabbe, Matt" w:date="2024-05-22T13:26:00Z">
        <w:r w:rsidR="00203E84">
          <w:rPr>
            <w:rFonts w:asciiTheme="minorHAnsi" w:hAnsiTheme="minorHAnsi" w:cstheme="minorHAnsi"/>
          </w:rPr>
          <w:t>who</w:t>
        </w:r>
      </w:ins>
      <w:ins w:id="57" w:author="Rabbe, Matt" w:date="2024-05-22T13:25:00Z">
        <w:r w:rsidR="007D5381">
          <w:rPr>
            <w:rFonts w:asciiTheme="minorHAnsi" w:hAnsiTheme="minorHAnsi" w:cstheme="minorHAnsi"/>
          </w:rPr>
          <w:t xml:space="preserve"> did not detect them due to telemetry knowle</w:t>
        </w:r>
        <w:r w:rsidR="0086084E">
          <w:rPr>
            <w:rFonts w:asciiTheme="minorHAnsi" w:hAnsiTheme="minorHAnsi" w:cstheme="minorHAnsi"/>
          </w:rPr>
          <w:t>dge</w:t>
        </w:r>
      </w:ins>
      <w:ins w:id="58" w:author="Rabbe, Matt" w:date="2024-05-22T07:18:00Z">
        <w:r w:rsidR="00124C82">
          <w:rPr>
            <w:rFonts w:asciiTheme="minorHAnsi" w:hAnsiTheme="minorHAnsi" w:cstheme="minorHAnsi"/>
          </w:rPr>
          <w:t xml:space="preserve">). </w:t>
        </w:r>
      </w:ins>
      <w:r w:rsidR="00995E8B">
        <w:rPr>
          <w:rFonts w:asciiTheme="minorHAnsi" w:hAnsiTheme="minorHAnsi" w:cstheme="minorHAnsi"/>
        </w:rPr>
        <w:t xml:space="preserve">Zorn asked about </w:t>
      </w:r>
      <w:r w:rsidR="00BA61BE">
        <w:rPr>
          <w:rFonts w:asciiTheme="minorHAnsi" w:hAnsiTheme="minorHAnsi" w:cstheme="minorHAnsi"/>
        </w:rPr>
        <w:t xml:space="preserve">having the </w:t>
      </w:r>
      <w:r w:rsidR="00995E8B">
        <w:rPr>
          <w:rFonts w:asciiTheme="minorHAnsi" w:hAnsiTheme="minorHAnsi" w:cstheme="minorHAnsi"/>
        </w:rPr>
        <w:t>lights shut off on drone</w:t>
      </w:r>
      <w:r w:rsidR="00BA61BE">
        <w:rPr>
          <w:rFonts w:asciiTheme="minorHAnsi" w:hAnsiTheme="minorHAnsi" w:cstheme="minorHAnsi"/>
        </w:rPr>
        <w:t xml:space="preserve"> to minimize disturbance. He said we </w:t>
      </w:r>
      <w:r w:rsidR="00BA61BE" w:rsidRPr="006E23A2">
        <w:rPr>
          <w:rFonts w:asciiTheme="minorHAnsi" w:hAnsiTheme="minorHAnsi" w:cstheme="minorHAnsi"/>
        </w:rPr>
        <w:t xml:space="preserve">should </w:t>
      </w:r>
      <w:r w:rsidR="00995E8B" w:rsidRPr="006E23A2">
        <w:rPr>
          <w:rFonts w:asciiTheme="minorHAnsi" w:hAnsiTheme="minorHAnsi" w:cstheme="minorHAnsi"/>
        </w:rPr>
        <w:t>check FAA regulations to see if no lights are allowed.</w:t>
      </w:r>
      <w:r w:rsidR="00995E8B">
        <w:rPr>
          <w:rFonts w:asciiTheme="minorHAnsi" w:hAnsiTheme="minorHAnsi" w:cstheme="minorHAnsi"/>
        </w:rPr>
        <w:t xml:space="preserve"> Marks asked about elevation limits. </w:t>
      </w:r>
      <w:r w:rsidR="00995E8B">
        <w:rPr>
          <w:rFonts w:asciiTheme="minorHAnsi" w:hAnsiTheme="minorHAnsi" w:cstheme="minorHAnsi"/>
        </w:rPr>
        <w:lastRenderedPageBreak/>
        <w:t xml:space="preserve">Bruggeman said window is between </w:t>
      </w:r>
      <w:r w:rsidR="00BA61BE">
        <w:rPr>
          <w:rFonts w:asciiTheme="minorHAnsi" w:hAnsiTheme="minorHAnsi" w:cstheme="minorHAnsi"/>
        </w:rPr>
        <w:t xml:space="preserve">altitudes of </w:t>
      </w:r>
      <w:r w:rsidR="00995E8B">
        <w:rPr>
          <w:rFonts w:asciiTheme="minorHAnsi" w:hAnsiTheme="minorHAnsi" w:cstheme="minorHAnsi"/>
        </w:rPr>
        <w:t>350 – 450 feet.</w:t>
      </w:r>
      <w:r w:rsidR="00116246">
        <w:rPr>
          <w:rFonts w:asciiTheme="minorHAnsi" w:hAnsiTheme="minorHAnsi" w:cstheme="minorHAnsi"/>
        </w:rPr>
        <w:t xml:space="preserve"> Marks asked if FWS is aware of any other bird monitoring using drones? Rabbe said </w:t>
      </w:r>
      <w:r w:rsidR="00BA61BE">
        <w:rPr>
          <w:rFonts w:asciiTheme="minorHAnsi" w:hAnsiTheme="minorHAnsi" w:cstheme="minorHAnsi"/>
        </w:rPr>
        <w:t>FWS</w:t>
      </w:r>
      <w:r w:rsidR="00116246">
        <w:rPr>
          <w:rFonts w:asciiTheme="minorHAnsi" w:hAnsiTheme="minorHAnsi" w:cstheme="minorHAnsi"/>
        </w:rPr>
        <w:t xml:space="preserve"> is discussing this with other species for cost effectiveness. </w:t>
      </w:r>
      <w:r w:rsidR="006D6D4D">
        <w:rPr>
          <w:rFonts w:asciiTheme="minorHAnsi" w:hAnsiTheme="minorHAnsi" w:cstheme="minorHAnsi"/>
        </w:rPr>
        <w:t xml:space="preserve">Rabbe said BO has </w:t>
      </w:r>
      <w:proofErr w:type="spellStart"/>
      <w:proofErr w:type="gramStart"/>
      <w:r w:rsidR="006D6D4D">
        <w:rPr>
          <w:rFonts w:asciiTheme="minorHAnsi" w:hAnsiTheme="minorHAnsi" w:cstheme="minorHAnsi"/>
        </w:rPr>
        <w:t>take</w:t>
      </w:r>
      <w:proofErr w:type="spellEnd"/>
      <w:proofErr w:type="gramEnd"/>
      <w:r w:rsidR="006D6D4D">
        <w:rPr>
          <w:rFonts w:asciiTheme="minorHAnsi" w:hAnsiTheme="minorHAnsi" w:cstheme="minorHAnsi"/>
        </w:rPr>
        <w:t xml:space="preserve"> coverage by implementing </w:t>
      </w:r>
      <w:r w:rsidR="00BA61BE">
        <w:rPr>
          <w:rFonts w:asciiTheme="minorHAnsi" w:hAnsiTheme="minorHAnsi" w:cstheme="minorHAnsi"/>
        </w:rPr>
        <w:t>current approved</w:t>
      </w:r>
      <w:r w:rsidR="006D6D4D">
        <w:rPr>
          <w:rFonts w:asciiTheme="minorHAnsi" w:hAnsiTheme="minorHAnsi" w:cstheme="minorHAnsi"/>
        </w:rPr>
        <w:t xml:space="preserve"> protocol. When you change the protocol </w:t>
      </w:r>
      <w:r w:rsidR="00EF6119">
        <w:rPr>
          <w:rFonts w:asciiTheme="minorHAnsi" w:hAnsiTheme="minorHAnsi" w:cstheme="minorHAnsi"/>
        </w:rPr>
        <w:t>FWS needs to review it and decide whether it still provides coverage when using drones.</w:t>
      </w:r>
      <w:r w:rsidR="00BA61BE">
        <w:rPr>
          <w:rFonts w:asciiTheme="minorHAnsi" w:hAnsiTheme="minorHAnsi" w:cstheme="minorHAnsi"/>
        </w:rPr>
        <w:t xml:space="preserve"> </w:t>
      </w:r>
      <w:r w:rsidR="00106A99">
        <w:rPr>
          <w:rFonts w:asciiTheme="minorHAnsi" w:hAnsiTheme="minorHAnsi" w:cstheme="minorHAnsi"/>
        </w:rPr>
        <w:t xml:space="preserve">Bruggeman asked about rules for ending extended seasons. Do we need 2 consecutive </w:t>
      </w:r>
      <w:r w:rsidR="00BA61BE">
        <w:rPr>
          <w:rFonts w:asciiTheme="minorHAnsi" w:hAnsiTheme="minorHAnsi" w:cstheme="minorHAnsi"/>
        </w:rPr>
        <w:t xml:space="preserve">days of no observation </w:t>
      </w:r>
      <w:r w:rsidR="00106A99">
        <w:rPr>
          <w:rFonts w:asciiTheme="minorHAnsi" w:hAnsiTheme="minorHAnsi" w:cstheme="minorHAnsi"/>
        </w:rPr>
        <w:t xml:space="preserve">flights or just 2 flights without observations </w:t>
      </w:r>
      <w:r w:rsidR="00BA61BE">
        <w:rPr>
          <w:rFonts w:asciiTheme="minorHAnsi" w:hAnsiTheme="minorHAnsi" w:cstheme="minorHAnsi"/>
        </w:rPr>
        <w:t xml:space="preserve">(not necessarily on 2 consecutive days)? It </w:t>
      </w:r>
      <w:r w:rsidR="00106A99">
        <w:rPr>
          <w:rFonts w:asciiTheme="minorHAnsi" w:hAnsiTheme="minorHAnsi" w:cstheme="minorHAnsi"/>
        </w:rPr>
        <w:t xml:space="preserve">may be hard to </w:t>
      </w:r>
      <w:r w:rsidR="00BA61BE">
        <w:rPr>
          <w:rFonts w:asciiTheme="minorHAnsi" w:hAnsiTheme="minorHAnsi" w:cstheme="minorHAnsi"/>
        </w:rPr>
        <w:t xml:space="preserve">put a plane up 2 days in a row </w:t>
      </w:r>
      <w:r w:rsidR="00106A99">
        <w:rPr>
          <w:rFonts w:asciiTheme="minorHAnsi" w:hAnsiTheme="minorHAnsi" w:cstheme="minorHAnsi"/>
        </w:rPr>
        <w:t>with weather conditions.</w:t>
      </w:r>
      <w:r w:rsidR="00BA61BE">
        <w:rPr>
          <w:rFonts w:asciiTheme="minorHAnsi" w:hAnsiTheme="minorHAnsi" w:cstheme="minorHAnsi"/>
        </w:rPr>
        <w:t xml:space="preserve"> </w:t>
      </w:r>
      <w:r w:rsidR="000C2147">
        <w:rPr>
          <w:rFonts w:asciiTheme="minorHAnsi" w:hAnsiTheme="minorHAnsi" w:cstheme="minorHAnsi"/>
        </w:rPr>
        <w:t xml:space="preserve">Jenniges said two consecutive flights with some evidence birds have left. Could add this language to the protocol. </w:t>
      </w:r>
      <w:r w:rsidR="00BA61BE">
        <w:rPr>
          <w:rFonts w:asciiTheme="minorHAnsi" w:hAnsiTheme="minorHAnsi" w:cstheme="minorHAnsi"/>
        </w:rPr>
        <w:t>Bruggeman also asked, w</w:t>
      </w:r>
      <w:r w:rsidR="00477BAF">
        <w:rPr>
          <w:rFonts w:asciiTheme="minorHAnsi" w:hAnsiTheme="minorHAnsi" w:cstheme="minorHAnsi"/>
        </w:rPr>
        <w:t>hat about ending your regular monitoring period? If you</w:t>
      </w:r>
      <w:r w:rsidR="00BA61BE">
        <w:rPr>
          <w:rFonts w:asciiTheme="minorHAnsi" w:hAnsiTheme="minorHAnsi" w:cstheme="minorHAnsi"/>
        </w:rPr>
        <w:t>r</w:t>
      </w:r>
      <w:r w:rsidR="00477BAF">
        <w:rPr>
          <w:rFonts w:asciiTheme="minorHAnsi" w:hAnsiTheme="minorHAnsi" w:cstheme="minorHAnsi"/>
        </w:rPr>
        <w:t xml:space="preserve"> last few days within the </w:t>
      </w:r>
      <w:r w:rsidR="00BA61BE">
        <w:rPr>
          <w:rFonts w:asciiTheme="minorHAnsi" w:hAnsiTheme="minorHAnsi" w:cstheme="minorHAnsi"/>
        </w:rPr>
        <w:t xml:space="preserve">regular </w:t>
      </w:r>
      <w:r w:rsidR="00477BAF">
        <w:rPr>
          <w:rFonts w:asciiTheme="minorHAnsi" w:hAnsiTheme="minorHAnsi" w:cstheme="minorHAnsi"/>
        </w:rPr>
        <w:t xml:space="preserve">season are not flown, can you stop? Rabbe said </w:t>
      </w:r>
      <w:r w:rsidR="000C2147">
        <w:rPr>
          <w:rFonts w:asciiTheme="minorHAnsi" w:hAnsiTheme="minorHAnsi" w:cstheme="minorHAnsi"/>
        </w:rPr>
        <w:t>we don’t need a systematic flight in this case, we can</w:t>
      </w:r>
      <w:r w:rsidR="00092D7B">
        <w:rPr>
          <w:rFonts w:asciiTheme="minorHAnsi" w:hAnsiTheme="minorHAnsi" w:cstheme="minorHAnsi"/>
        </w:rPr>
        <w:t xml:space="preserve"> </w:t>
      </w:r>
      <w:r w:rsidR="00477BAF">
        <w:rPr>
          <w:rFonts w:asciiTheme="minorHAnsi" w:hAnsiTheme="minorHAnsi" w:cstheme="minorHAnsi"/>
        </w:rPr>
        <w:t xml:space="preserve">use the drone to confirm </w:t>
      </w:r>
      <w:r w:rsidR="00092D7B">
        <w:rPr>
          <w:rFonts w:asciiTheme="minorHAnsi" w:hAnsiTheme="minorHAnsi" w:cstheme="minorHAnsi"/>
        </w:rPr>
        <w:t xml:space="preserve">whether or not the birds are </w:t>
      </w:r>
      <w:r w:rsidR="00477BAF">
        <w:rPr>
          <w:rFonts w:asciiTheme="minorHAnsi" w:hAnsiTheme="minorHAnsi" w:cstheme="minorHAnsi"/>
        </w:rPr>
        <w:t xml:space="preserve">gone. Jenniges said we end flights at the end of the monitoring </w:t>
      </w:r>
      <w:r w:rsidR="00092D7B">
        <w:rPr>
          <w:rFonts w:asciiTheme="minorHAnsi" w:hAnsiTheme="minorHAnsi" w:cstheme="minorHAnsi"/>
        </w:rPr>
        <w:t>period and</w:t>
      </w:r>
      <w:r w:rsidR="00477BAF">
        <w:rPr>
          <w:rFonts w:asciiTheme="minorHAnsi" w:hAnsiTheme="minorHAnsi" w:cstheme="minorHAnsi"/>
        </w:rPr>
        <w:t xml:space="preserve"> use any additional information you have to make decision to stop. If </w:t>
      </w:r>
      <w:proofErr w:type="gramStart"/>
      <w:r w:rsidR="00477BAF">
        <w:rPr>
          <w:rFonts w:asciiTheme="minorHAnsi" w:hAnsiTheme="minorHAnsi" w:cstheme="minorHAnsi"/>
        </w:rPr>
        <w:t>no</w:t>
      </w:r>
      <w:proofErr w:type="gramEnd"/>
      <w:r w:rsidR="00477BAF">
        <w:rPr>
          <w:rFonts w:asciiTheme="minorHAnsi" w:hAnsiTheme="minorHAnsi" w:cstheme="minorHAnsi"/>
        </w:rPr>
        <w:t xml:space="preserve"> additional information, Bruggeman suggested just put a drone up to provide that information that bird has left.</w:t>
      </w:r>
    </w:p>
    <w:p w14:paraId="22BB697A" w14:textId="77777777" w:rsidR="007236DE" w:rsidRDefault="007236DE" w:rsidP="00A17FBF">
      <w:pPr>
        <w:pStyle w:val="NoSpacing"/>
        <w:rPr>
          <w:rFonts w:asciiTheme="minorHAnsi" w:hAnsiTheme="minorHAnsi" w:cstheme="minorHAnsi"/>
        </w:rPr>
      </w:pPr>
    </w:p>
    <w:p w14:paraId="0FF6F7D1" w14:textId="77278FA5" w:rsidR="00C060B0" w:rsidRPr="001D50F4" w:rsidRDefault="00477BAF" w:rsidP="00A17FBF">
      <w:pPr>
        <w:pStyle w:val="NoSpacing"/>
        <w:rPr>
          <w:rFonts w:asciiTheme="minorHAnsi" w:hAnsiTheme="minorHAnsi" w:cstheme="minorHAnsi"/>
        </w:rPr>
      </w:pPr>
      <w:r w:rsidRPr="001D50F4">
        <w:rPr>
          <w:rFonts w:asciiTheme="minorHAnsi" w:hAnsiTheme="minorHAnsi" w:cstheme="minorHAnsi"/>
        </w:rPr>
        <w:t xml:space="preserve">CHANGES TO DRAFT: Farnsworth said to add something about </w:t>
      </w:r>
      <w:r w:rsidR="00092D7B" w:rsidRPr="001D50F4">
        <w:rPr>
          <w:rFonts w:asciiTheme="minorHAnsi" w:hAnsiTheme="minorHAnsi" w:cstheme="minorHAnsi"/>
        </w:rPr>
        <w:t xml:space="preserve">the potential for </w:t>
      </w:r>
      <w:r w:rsidRPr="001D50F4">
        <w:rPr>
          <w:rFonts w:asciiTheme="minorHAnsi" w:hAnsiTheme="minorHAnsi" w:cstheme="minorHAnsi"/>
        </w:rPr>
        <w:t>adding drones opportunistically if you have information on early arrival</w:t>
      </w:r>
      <w:r w:rsidR="00092D7B" w:rsidRPr="001D50F4">
        <w:rPr>
          <w:rFonts w:asciiTheme="minorHAnsi" w:hAnsiTheme="minorHAnsi" w:cstheme="minorHAnsi"/>
        </w:rPr>
        <w:t>s</w:t>
      </w:r>
      <w:r w:rsidRPr="001D50F4">
        <w:rPr>
          <w:rFonts w:asciiTheme="minorHAnsi" w:hAnsiTheme="minorHAnsi" w:cstheme="minorHAnsi"/>
        </w:rPr>
        <w:t>.</w:t>
      </w:r>
      <w:r w:rsidR="001D50F4">
        <w:rPr>
          <w:rFonts w:asciiTheme="minorHAnsi" w:hAnsiTheme="minorHAnsi" w:cstheme="minorHAnsi"/>
        </w:rPr>
        <w:t xml:space="preserve"> </w:t>
      </w:r>
      <w:r w:rsidRPr="001D50F4">
        <w:rPr>
          <w:rFonts w:asciiTheme="minorHAnsi" w:hAnsiTheme="minorHAnsi" w:cstheme="minorHAnsi"/>
        </w:rPr>
        <w:t xml:space="preserve">Bruggeman said </w:t>
      </w:r>
      <w:r w:rsidR="001D50F4">
        <w:rPr>
          <w:rFonts w:asciiTheme="minorHAnsi" w:hAnsiTheme="minorHAnsi" w:cstheme="minorHAnsi"/>
        </w:rPr>
        <w:t>a</w:t>
      </w:r>
      <w:r w:rsidR="009B5C68">
        <w:rPr>
          <w:rFonts w:asciiTheme="minorHAnsi" w:hAnsiTheme="minorHAnsi" w:cstheme="minorHAnsi"/>
        </w:rPr>
        <w:t xml:space="preserve">s a </w:t>
      </w:r>
      <w:r w:rsidRPr="001D50F4">
        <w:rPr>
          <w:rFonts w:asciiTheme="minorHAnsi" w:hAnsiTheme="minorHAnsi" w:cstheme="minorHAnsi"/>
        </w:rPr>
        <w:t xml:space="preserve">second addition </w:t>
      </w:r>
      <w:r w:rsidR="009B5C68">
        <w:rPr>
          <w:rFonts w:asciiTheme="minorHAnsi" w:hAnsiTheme="minorHAnsi" w:cstheme="minorHAnsi"/>
        </w:rPr>
        <w:t>we will</w:t>
      </w:r>
      <w:r w:rsidRPr="001D50F4">
        <w:rPr>
          <w:rFonts w:asciiTheme="minorHAnsi" w:hAnsiTheme="minorHAnsi" w:cstheme="minorHAnsi"/>
        </w:rPr>
        <w:t xml:space="preserve"> add rules for stopping regular monitoring period if not able to fly at the end.</w:t>
      </w:r>
      <w:r w:rsidR="009B5C68">
        <w:rPr>
          <w:rFonts w:asciiTheme="minorHAnsi" w:hAnsiTheme="minorHAnsi" w:cstheme="minorHAnsi"/>
        </w:rPr>
        <w:t xml:space="preserve"> </w:t>
      </w:r>
      <w:r w:rsidRPr="001D50F4">
        <w:rPr>
          <w:rFonts w:asciiTheme="minorHAnsi" w:hAnsiTheme="minorHAnsi" w:cstheme="minorHAnsi"/>
        </w:rPr>
        <w:t xml:space="preserve">Rabbe </w:t>
      </w:r>
      <w:r w:rsidR="009B5C68">
        <w:rPr>
          <w:rFonts w:asciiTheme="minorHAnsi" w:hAnsiTheme="minorHAnsi" w:cstheme="minorHAnsi"/>
        </w:rPr>
        <w:t xml:space="preserve">asked for a change to the text on </w:t>
      </w:r>
      <w:r w:rsidR="00ED48F0" w:rsidRPr="001D50F4">
        <w:rPr>
          <w:rFonts w:asciiTheme="minorHAnsi" w:hAnsiTheme="minorHAnsi" w:cstheme="minorHAnsi"/>
        </w:rPr>
        <w:t>pg.</w:t>
      </w:r>
      <w:r w:rsidRPr="001D50F4">
        <w:rPr>
          <w:rFonts w:asciiTheme="minorHAnsi" w:hAnsiTheme="minorHAnsi" w:cstheme="minorHAnsi"/>
        </w:rPr>
        <w:t xml:space="preserve"> 8</w:t>
      </w:r>
      <w:r w:rsidR="009B5C68">
        <w:rPr>
          <w:rFonts w:asciiTheme="minorHAnsi" w:hAnsiTheme="minorHAnsi" w:cstheme="minorHAnsi"/>
        </w:rPr>
        <w:t xml:space="preserve">, </w:t>
      </w:r>
      <w:r w:rsidR="009B5C68" w:rsidRPr="001D50F4">
        <w:rPr>
          <w:rFonts w:asciiTheme="minorHAnsi" w:hAnsiTheme="minorHAnsi" w:cstheme="minorHAnsi"/>
        </w:rPr>
        <w:t xml:space="preserve">line 363 </w:t>
      </w:r>
      <w:r w:rsidR="009B5C68">
        <w:rPr>
          <w:rFonts w:asciiTheme="minorHAnsi" w:hAnsiTheme="minorHAnsi" w:cstheme="minorHAnsi"/>
        </w:rPr>
        <w:t xml:space="preserve">in </w:t>
      </w:r>
      <w:r w:rsidR="00C060B0" w:rsidRPr="001D50F4">
        <w:rPr>
          <w:rFonts w:asciiTheme="minorHAnsi" w:hAnsiTheme="minorHAnsi" w:cstheme="minorHAnsi"/>
        </w:rPr>
        <w:t xml:space="preserve">Data collection from state </w:t>
      </w:r>
      <w:r w:rsidR="009B5C68">
        <w:rPr>
          <w:rFonts w:asciiTheme="minorHAnsi" w:hAnsiTheme="minorHAnsi" w:cstheme="minorHAnsi"/>
        </w:rPr>
        <w:t>and federal</w:t>
      </w:r>
      <w:r w:rsidR="00C060B0" w:rsidRPr="001D50F4">
        <w:rPr>
          <w:rFonts w:asciiTheme="minorHAnsi" w:hAnsiTheme="minorHAnsi" w:cstheme="minorHAnsi"/>
        </w:rPr>
        <w:t xml:space="preserve"> agencies</w:t>
      </w:r>
      <w:r w:rsidR="009B5C68">
        <w:rPr>
          <w:rFonts w:asciiTheme="minorHAnsi" w:hAnsiTheme="minorHAnsi" w:cstheme="minorHAnsi"/>
        </w:rPr>
        <w:t xml:space="preserve"> section. C</w:t>
      </w:r>
      <w:r w:rsidR="00C060B0" w:rsidRPr="001D50F4">
        <w:rPr>
          <w:rFonts w:asciiTheme="minorHAnsi" w:hAnsiTheme="minorHAnsi" w:cstheme="minorHAnsi"/>
        </w:rPr>
        <w:t xml:space="preserve">hange </w:t>
      </w:r>
      <w:r w:rsidR="009B5C68">
        <w:rPr>
          <w:rFonts w:asciiTheme="minorHAnsi" w:hAnsiTheme="minorHAnsi" w:cstheme="minorHAnsi"/>
        </w:rPr>
        <w:t xml:space="preserve">his title </w:t>
      </w:r>
      <w:r w:rsidR="00C060B0" w:rsidRPr="001D50F4">
        <w:rPr>
          <w:rFonts w:asciiTheme="minorHAnsi" w:hAnsiTheme="minorHAnsi" w:cstheme="minorHAnsi"/>
        </w:rPr>
        <w:t>to WC Migration Tracking Coordinator</w:t>
      </w:r>
      <w:r w:rsidR="009B5C68">
        <w:rPr>
          <w:rFonts w:asciiTheme="minorHAnsi" w:hAnsiTheme="minorHAnsi" w:cstheme="minorHAnsi"/>
        </w:rPr>
        <w:t xml:space="preserve">. Also on </w:t>
      </w:r>
      <w:r w:rsidR="00ED48F0">
        <w:rPr>
          <w:rFonts w:asciiTheme="minorHAnsi" w:hAnsiTheme="minorHAnsi" w:cstheme="minorHAnsi"/>
        </w:rPr>
        <w:t>p</w:t>
      </w:r>
      <w:r w:rsidR="00ED48F0" w:rsidRPr="001D50F4">
        <w:rPr>
          <w:rFonts w:asciiTheme="minorHAnsi" w:hAnsiTheme="minorHAnsi" w:cstheme="minorHAnsi"/>
        </w:rPr>
        <w:t>g.</w:t>
      </w:r>
      <w:r w:rsidR="00C060B0" w:rsidRPr="001D50F4">
        <w:rPr>
          <w:rFonts w:asciiTheme="minorHAnsi" w:hAnsiTheme="minorHAnsi" w:cstheme="minorHAnsi"/>
        </w:rPr>
        <w:t xml:space="preserve"> 8</w:t>
      </w:r>
      <w:r w:rsidR="009B5C68">
        <w:rPr>
          <w:rFonts w:asciiTheme="minorHAnsi" w:hAnsiTheme="minorHAnsi" w:cstheme="minorHAnsi"/>
        </w:rPr>
        <w:t xml:space="preserve">, </w:t>
      </w:r>
      <w:r w:rsidR="009B5C68" w:rsidRPr="001D50F4">
        <w:rPr>
          <w:rFonts w:asciiTheme="minorHAnsi" w:hAnsiTheme="minorHAnsi" w:cstheme="minorHAnsi"/>
        </w:rPr>
        <w:t>line 337</w:t>
      </w:r>
      <w:r w:rsidR="009B5C68">
        <w:rPr>
          <w:rFonts w:asciiTheme="minorHAnsi" w:hAnsiTheme="minorHAnsi" w:cstheme="minorHAnsi"/>
        </w:rPr>
        <w:t xml:space="preserve"> P</w:t>
      </w:r>
      <w:r w:rsidR="00C060B0" w:rsidRPr="001D50F4">
        <w:rPr>
          <w:rFonts w:asciiTheme="minorHAnsi" w:hAnsiTheme="minorHAnsi" w:cstheme="minorHAnsi"/>
        </w:rPr>
        <w:t>ublic sightings</w:t>
      </w:r>
      <w:r w:rsidR="009B5C68">
        <w:rPr>
          <w:rFonts w:asciiTheme="minorHAnsi" w:hAnsiTheme="minorHAnsi" w:cstheme="minorHAnsi"/>
        </w:rPr>
        <w:t xml:space="preserve"> where it </w:t>
      </w:r>
      <w:proofErr w:type="gramStart"/>
      <w:r w:rsidR="009B5C68">
        <w:rPr>
          <w:rFonts w:asciiTheme="minorHAnsi" w:hAnsiTheme="minorHAnsi" w:cstheme="minorHAnsi"/>
        </w:rPr>
        <w:t>states</w:t>
      </w:r>
      <w:proofErr w:type="gramEnd"/>
      <w:r w:rsidR="009B5C68">
        <w:rPr>
          <w:rFonts w:asciiTheme="minorHAnsi" w:hAnsiTheme="minorHAnsi" w:cstheme="minorHAnsi"/>
        </w:rPr>
        <w:t xml:space="preserve"> “</w:t>
      </w:r>
      <w:r w:rsidR="00C060B0" w:rsidRPr="001D50F4">
        <w:rPr>
          <w:rFonts w:asciiTheme="minorHAnsi" w:hAnsiTheme="minorHAnsi" w:cstheme="minorHAnsi"/>
        </w:rPr>
        <w:t>Project leader attempts to confirm all probable</w:t>
      </w:r>
      <w:r w:rsidR="009B5C68">
        <w:rPr>
          <w:rFonts w:asciiTheme="minorHAnsi" w:hAnsiTheme="minorHAnsi" w:cstheme="minorHAnsi"/>
        </w:rPr>
        <w:t xml:space="preserve">…”, change to </w:t>
      </w:r>
      <w:r w:rsidR="00C060B0" w:rsidRPr="001D50F4">
        <w:rPr>
          <w:rFonts w:asciiTheme="minorHAnsi" w:hAnsiTheme="minorHAnsi" w:cstheme="minorHAnsi"/>
        </w:rPr>
        <w:t>“ The project leader will collaborate with the FWS to capture</w:t>
      </w:r>
      <w:r w:rsidR="009B5C68">
        <w:rPr>
          <w:rFonts w:asciiTheme="minorHAnsi" w:hAnsiTheme="minorHAnsi" w:cstheme="minorHAnsi"/>
        </w:rPr>
        <w:t>….”</w:t>
      </w:r>
      <w:r w:rsidR="00C060B0" w:rsidRPr="001D50F4">
        <w:rPr>
          <w:rFonts w:asciiTheme="minorHAnsi" w:hAnsiTheme="minorHAnsi" w:cstheme="minorHAnsi"/>
        </w:rPr>
        <w:t xml:space="preserve"> </w:t>
      </w:r>
      <w:r w:rsidR="009B5C68">
        <w:rPr>
          <w:rFonts w:asciiTheme="minorHAnsi" w:hAnsiTheme="minorHAnsi" w:cstheme="minorHAnsi"/>
        </w:rPr>
        <w:t xml:space="preserve">Rather than go through red-line changes at this time </w:t>
      </w:r>
      <w:r w:rsidR="00624317" w:rsidRPr="001D50F4">
        <w:rPr>
          <w:rFonts w:asciiTheme="minorHAnsi" w:hAnsiTheme="minorHAnsi" w:cstheme="minorHAnsi"/>
        </w:rPr>
        <w:t xml:space="preserve">Farnsworth </w:t>
      </w:r>
      <w:r w:rsidR="009B5C68">
        <w:rPr>
          <w:rFonts w:asciiTheme="minorHAnsi" w:hAnsiTheme="minorHAnsi" w:cstheme="minorHAnsi"/>
        </w:rPr>
        <w:t>asked the</w:t>
      </w:r>
      <w:r w:rsidR="00624317" w:rsidRPr="001D50F4">
        <w:rPr>
          <w:rFonts w:asciiTheme="minorHAnsi" w:hAnsiTheme="minorHAnsi" w:cstheme="minorHAnsi"/>
        </w:rPr>
        <w:t xml:space="preserve"> </w:t>
      </w:r>
      <w:r w:rsidR="00716DB1" w:rsidRPr="001D50F4">
        <w:rPr>
          <w:rFonts w:asciiTheme="minorHAnsi" w:hAnsiTheme="minorHAnsi" w:cstheme="minorHAnsi"/>
        </w:rPr>
        <w:t xml:space="preserve">TAC </w:t>
      </w:r>
      <w:r w:rsidR="009B5C68">
        <w:rPr>
          <w:rFonts w:asciiTheme="minorHAnsi" w:hAnsiTheme="minorHAnsi" w:cstheme="minorHAnsi"/>
        </w:rPr>
        <w:t xml:space="preserve">to </w:t>
      </w:r>
      <w:r w:rsidR="00716DB1" w:rsidRPr="001D50F4">
        <w:rPr>
          <w:rFonts w:asciiTheme="minorHAnsi" w:hAnsiTheme="minorHAnsi" w:cstheme="minorHAnsi"/>
        </w:rPr>
        <w:t>s</w:t>
      </w:r>
      <w:r w:rsidR="00C060B0" w:rsidRPr="001D50F4">
        <w:rPr>
          <w:rFonts w:asciiTheme="minorHAnsi" w:hAnsiTheme="minorHAnsi" w:cstheme="minorHAnsi"/>
        </w:rPr>
        <w:t>end final red</w:t>
      </w:r>
      <w:r w:rsidR="009B5C68">
        <w:rPr>
          <w:rFonts w:asciiTheme="minorHAnsi" w:hAnsiTheme="minorHAnsi" w:cstheme="minorHAnsi"/>
        </w:rPr>
        <w:t>-</w:t>
      </w:r>
      <w:r w:rsidR="00C060B0" w:rsidRPr="001D50F4">
        <w:rPr>
          <w:rFonts w:asciiTheme="minorHAnsi" w:hAnsiTheme="minorHAnsi" w:cstheme="minorHAnsi"/>
        </w:rPr>
        <w:t>line version back out to the Committee for review and electronic vote for TAC approval.</w:t>
      </w:r>
    </w:p>
    <w:p w14:paraId="7A7B0693" w14:textId="77777777" w:rsidR="00C060B0" w:rsidRPr="001D50F4" w:rsidRDefault="00C060B0" w:rsidP="00A17FBF">
      <w:pPr>
        <w:pStyle w:val="NoSpacing"/>
        <w:rPr>
          <w:rFonts w:asciiTheme="minorHAnsi" w:hAnsiTheme="minorHAnsi" w:cstheme="minorHAnsi"/>
        </w:rPr>
      </w:pPr>
    </w:p>
    <w:p w14:paraId="7E543A62" w14:textId="77777777" w:rsidR="0040012F" w:rsidRPr="001D50F4" w:rsidRDefault="0040012F" w:rsidP="0040012F">
      <w:pPr>
        <w:rPr>
          <w:rFonts w:asciiTheme="minorHAnsi" w:hAnsiTheme="minorHAnsi" w:cstheme="minorHAnsi"/>
          <w:color w:val="FF0000"/>
        </w:rPr>
      </w:pPr>
      <w:r w:rsidRPr="001D50F4">
        <w:rPr>
          <w:rFonts w:asciiTheme="minorHAnsi" w:hAnsiTheme="minorHAnsi" w:cstheme="minorHAnsi"/>
          <w:color w:val="FF0000"/>
        </w:rPr>
        <w:t>EDO ACTION ITEMS:</w:t>
      </w:r>
    </w:p>
    <w:p w14:paraId="0050CD32" w14:textId="376D5D1F" w:rsidR="0040012F" w:rsidRPr="001D50F4" w:rsidRDefault="0040012F" w:rsidP="0040012F">
      <w:pPr>
        <w:pStyle w:val="ListParagraph"/>
        <w:numPr>
          <w:ilvl w:val="0"/>
          <w:numId w:val="6"/>
        </w:numPr>
        <w:ind w:left="360"/>
        <w:rPr>
          <w:rFonts w:cstheme="minorHAnsi"/>
          <w:color w:val="FF0000"/>
        </w:rPr>
      </w:pPr>
      <w:r w:rsidRPr="001D50F4">
        <w:rPr>
          <w:rFonts w:cstheme="minorHAnsi"/>
        </w:rPr>
        <w:t xml:space="preserve">EDO </w:t>
      </w:r>
      <w:proofErr w:type="gramStart"/>
      <w:r w:rsidR="00092D7B" w:rsidRPr="001D50F4">
        <w:rPr>
          <w:rFonts w:cstheme="minorHAnsi"/>
        </w:rPr>
        <w:t>revise</w:t>
      </w:r>
      <w:proofErr w:type="gramEnd"/>
      <w:r w:rsidR="00092D7B" w:rsidRPr="001D50F4">
        <w:rPr>
          <w:rFonts w:cstheme="minorHAnsi"/>
        </w:rPr>
        <w:t xml:space="preserve"> </w:t>
      </w:r>
      <w:r w:rsidR="009B5C68">
        <w:rPr>
          <w:rFonts w:cstheme="minorHAnsi"/>
        </w:rPr>
        <w:t xml:space="preserve">protocol </w:t>
      </w:r>
      <w:r w:rsidR="00092D7B" w:rsidRPr="001D50F4">
        <w:rPr>
          <w:rFonts w:cstheme="minorHAnsi"/>
        </w:rPr>
        <w:t xml:space="preserve">based upon TAC discussion above and </w:t>
      </w:r>
      <w:r w:rsidR="009B5C68">
        <w:rPr>
          <w:rFonts w:cstheme="minorHAnsi"/>
        </w:rPr>
        <w:t xml:space="preserve">integrating changes in </w:t>
      </w:r>
      <w:r w:rsidR="00092D7B" w:rsidRPr="001D50F4">
        <w:rPr>
          <w:rFonts w:cstheme="minorHAnsi"/>
        </w:rPr>
        <w:t>red-lined versions received from TAC</w:t>
      </w:r>
      <w:r w:rsidR="009B5C68">
        <w:rPr>
          <w:rFonts w:cstheme="minorHAnsi"/>
        </w:rPr>
        <w:t xml:space="preserve"> in May</w:t>
      </w:r>
      <w:r w:rsidR="00092D7B" w:rsidRPr="001D50F4">
        <w:rPr>
          <w:rFonts w:cstheme="minorHAnsi"/>
        </w:rPr>
        <w:t>.</w:t>
      </w:r>
    </w:p>
    <w:p w14:paraId="388CE40D" w14:textId="03F004FC" w:rsidR="00092D7B" w:rsidRPr="009B5C68" w:rsidRDefault="00092D7B" w:rsidP="0040012F">
      <w:pPr>
        <w:pStyle w:val="ListParagraph"/>
        <w:numPr>
          <w:ilvl w:val="0"/>
          <w:numId w:val="6"/>
        </w:numPr>
        <w:ind w:left="360"/>
        <w:rPr>
          <w:rFonts w:cstheme="minorHAnsi"/>
          <w:color w:val="FF0000"/>
        </w:rPr>
      </w:pPr>
      <w:r w:rsidRPr="001D50F4">
        <w:rPr>
          <w:rFonts w:cstheme="minorHAnsi"/>
        </w:rPr>
        <w:t xml:space="preserve">EDO </w:t>
      </w:r>
      <w:proofErr w:type="gramStart"/>
      <w:r w:rsidRPr="001D50F4">
        <w:rPr>
          <w:rFonts w:cstheme="minorHAnsi"/>
        </w:rPr>
        <w:t>send</w:t>
      </w:r>
      <w:proofErr w:type="gramEnd"/>
      <w:r w:rsidRPr="001D50F4">
        <w:rPr>
          <w:rFonts w:cstheme="minorHAnsi"/>
        </w:rPr>
        <w:t xml:space="preserve"> </w:t>
      </w:r>
      <w:r w:rsidR="009B5C68">
        <w:rPr>
          <w:rFonts w:cstheme="minorHAnsi"/>
        </w:rPr>
        <w:t xml:space="preserve">revised draft protocol </w:t>
      </w:r>
      <w:r w:rsidRPr="001D50F4">
        <w:rPr>
          <w:rFonts w:cstheme="minorHAnsi"/>
        </w:rPr>
        <w:t>back out to TAC for review and electronic vote</w:t>
      </w:r>
      <w:r w:rsidR="009B5C68">
        <w:rPr>
          <w:rFonts w:cstheme="minorHAnsi"/>
        </w:rPr>
        <w:t xml:space="preserve"> in June</w:t>
      </w:r>
      <w:r w:rsidRPr="001D50F4">
        <w:rPr>
          <w:rFonts w:cstheme="minorHAnsi"/>
        </w:rPr>
        <w:t>.</w:t>
      </w:r>
    </w:p>
    <w:p w14:paraId="30C4224E" w14:textId="603A6964" w:rsidR="009B5C68" w:rsidRPr="009B5C68" w:rsidRDefault="009B5C68" w:rsidP="009B5C68">
      <w:pPr>
        <w:pStyle w:val="ListParagraph"/>
        <w:numPr>
          <w:ilvl w:val="0"/>
          <w:numId w:val="6"/>
        </w:numPr>
        <w:ind w:left="360"/>
        <w:rPr>
          <w:rFonts w:cstheme="minorHAnsi"/>
          <w:color w:val="FF0000"/>
        </w:rPr>
      </w:pPr>
      <w:r>
        <w:rPr>
          <w:rFonts w:cstheme="minorHAnsi"/>
        </w:rPr>
        <w:t xml:space="preserve">EDO </w:t>
      </w:r>
      <w:proofErr w:type="gramStart"/>
      <w:r>
        <w:rPr>
          <w:rFonts w:cstheme="minorHAnsi"/>
        </w:rPr>
        <w:t>send</w:t>
      </w:r>
      <w:proofErr w:type="gramEnd"/>
      <w:r>
        <w:rPr>
          <w:rFonts w:cstheme="minorHAnsi"/>
        </w:rPr>
        <w:t xml:space="preserve"> TAC approved monitoring protocol to FWS to review and evaluation June to July.</w:t>
      </w:r>
    </w:p>
    <w:p w14:paraId="7E5E306F" w14:textId="70FB23E9" w:rsidR="009B5C68" w:rsidRPr="009B5C68" w:rsidRDefault="009B5C68" w:rsidP="009B5C68">
      <w:pPr>
        <w:pStyle w:val="ListParagraph"/>
        <w:numPr>
          <w:ilvl w:val="0"/>
          <w:numId w:val="6"/>
        </w:numPr>
        <w:ind w:left="360"/>
        <w:rPr>
          <w:rFonts w:cstheme="minorHAnsi"/>
          <w:color w:val="FF0000"/>
        </w:rPr>
      </w:pPr>
      <w:r>
        <w:rPr>
          <w:rFonts w:cstheme="minorHAnsi"/>
        </w:rPr>
        <w:t>Goal of sending updated monitoring protocol with TAC and FWS approval to Sep GC to have it in place for fall WC migration.</w:t>
      </w:r>
    </w:p>
    <w:p w14:paraId="36DCB9ED" w14:textId="77777777" w:rsidR="0040012F" w:rsidRPr="001D50F4" w:rsidRDefault="0040012F" w:rsidP="0040012F">
      <w:pPr>
        <w:rPr>
          <w:rFonts w:cstheme="minorHAnsi"/>
          <w:color w:val="FF0000"/>
        </w:rPr>
      </w:pPr>
      <w:r w:rsidRPr="001D50F4">
        <w:rPr>
          <w:rFonts w:cstheme="minorHAnsi"/>
          <w:color w:val="FF0000"/>
        </w:rPr>
        <w:t xml:space="preserve">TAC ACTION ITEMS: </w:t>
      </w:r>
    </w:p>
    <w:p w14:paraId="370E5B3F" w14:textId="5606E36E" w:rsidR="00092D7B" w:rsidRPr="001D50F4" w:rsidRDefault="0040012F" w:rsidP="0040012F">
      <w:pPr>
        <w:pStyle w:val="ListParagraph"/>
        <w:numPr>
          <w:ilvl w:val="0"/>
          <w:numId w:val="6"/>
        </w:numPr>
        <w:ind w:left="360"/>
        <w:rPr>
          <w:rFonts w:cstheme="minorHAnsi"/>
        </w:rPr>
      </w:pPr>
      <w:r w:rsidRPr="001D50F4">
        <w:rPr>
          <w:rFonts w:cstheme="minorHAnsi"/>
        </w:rPr>
        <w:t>TAC</w:t>
      </w:r>
      <w:r w:rsidR="00092D7B" w:rsidRPr="001D50F4">
        <w:rPr>
          <w:rFonts w:cstheme="minorHAnsi"/>
        </w:rPr>
        <w:t xml:space="preserve"> </w:t>
      </w:r>
      <w:proofErr w:type="gramStart"/>
      <w:r w:rsidR="00092D7B" w:rsidRPr="001D50F4">
        <w:rPr>
          <w:rFonts w:cstheme="minorHAnsi"/>
        </w:rPr>
        <w:t>send</w:t>
      </w:r>
      <w:proofErr w:type="gramEnd"/>
      <w:r w:rsidR="00092D7B" w:rsidRPr="001D50F4">
        <w:rPr>
          <w:rFonts w:cstheme="minorHAnsi"/>
        </w:rPr>
        <w:t xml:space="preserve"> their red-line version to the EDO to incorporate</w:t>
      </w:r>
      <w:r w:rsidR="009B5C68">
        <w:rPr>
          <w:rFonts w:cstheme="minorHAnsi"/>
        </w:rPr>
        <w:t xml:space="preserve"> changes in May</w:t>
      </w:r>
      <w:r w:rsidR="00092D7B" w:rsidRPr="001D50F4">
        <w:rPr>
          <w:rFonts w:cstheme="minorHAnsi"/>
        </w:rPr>
        <w:t>.</w:t>
      </w:r>
    </w:p>
    <w:p w14:paraId="4CD58CDE" w14:textId="592CE931" w:rsidR="0040012F" w:rsidRPr="001D50F4" w:rsidRDefault="00092D7B" w:rsidP="0040012F">
      <w:pPr>
        <w:pStyle w:val="ListParagraph"/>
        <w:numPr>
          <w:ilvl w:val="0"/>
          <w:numId w:val="6"/>
        </w:numPr>
        <w:ind w:left="360"/>
        <w:rPr>
          <w:rFonts w:cstheme="minorHAnsi"/>
        </w:rPr>
      </w:pPr>
      <w:r w:rsidRPr="001D50F4">
        <w:rPr>
          <w:rFonts w:cstheme="minorHAnsi"/>
        </w:rPr>
        <w:t xml:space="preserve">TAC review revised </w:t>
      </w:r>
      <w:r w:rsidR="009B5C68">
        <w:rPr>
          <w:rFonts w:cstheme="minorHAnsi"/>
        </w:rPr>
        <w:t>draft</w:t>
      </w:r>
      <w:r w:rsidRPr="001D50F4">
        <w:rPr>
          <w:rFonts w:cstheme="minorHAnsi"/>
        </w:rPr>
        <w:t xml:space="preserve"> and </w:t>
      </w:r>
      <w:r w:rsidR="009B5C68">
        <w:rPr>
          <w:rFonts w:cstheme="minorHAnsi"/>
        </w:rPr>
        <w:t xml:space="preserve">take an </w:t>
      </w:r>
      <w:r w:rsidRPr="001D50F4">
        <w:rPr>
          <w:rFonts w:cstheme="minorHAnsi"/>
        </w:rPr>
        <w:t>electronic vote to recommend</w:t>
      </w:r>
      <w:r w:rsidR="009B5C68">
        <w:rPr>
          <w:rFonts w:cstheme="minorHAnsi"/>
        </w:rPr>
        <w:t xml:space="preserve"> in June</w:t>
      </w:r>
      <w:r w:rsidRPr="001D50F4">
        <w:rPr>
          <w:rFonts w:cstheme="minorHAnsi"/>
        </w:rPr>
        <w:t>.</w:t>
      </w:r>
    </w:p>
    <w:p w14:paraId="378A0BB9" w14:textId="4C28D5D8" w:rsidR="0040012F" w:rsidRPr="001D50F4" w:rsidRDefault="0040012F" w:rsidP="0040012F">
      <w:pPr>
        <w:pStyle w:val="NoSpacing"/>
        <w:rPr>
          <w:rFonts w:asciiTheme="minorHAnsi" w:hAnsiTheme="minorHAnsi" w:cstheme="minorHAnsi"/>
        </w:rPr>
      </w:pPr>
      <w:r w:rsidRPr="001D50F4">
        <w:rPr>
          <w:rFonts w:asciiTheme="minorHAnsi" w:hAnsiTheme="minorHAnsi" w:cstheme="minorHAnsi"/>
        </w:rPr>
        <w:t xml:space="preserve">Document: </w:t>
      </w:r>
      <w:hyperlink r:id="rId22" w:history="1">
        <w:r w:rsidRPr="001D50F4">
          <w:rPr>
            <w:rStyle w:val="Hyperlink"/>
            <w:rFonts w:asciiTheme="minorHAnsi" w:hAnsiTheme="minorHAnsi" w:cstheme="minorHAnsi"/>
          </w:rPr>
          <w:t xml:space="preserve">08_DRAFT PRRIP Whooping Crane </w:t>
        </w:r>
        <w:proofErr w:type="spellStart"/>
        <w:r w:rsidRPr="001D50F4">
          <w:rPr>
            <w:rStyle w:val="Hyperlink"/>
            <w:rFonts w:asciiTheme="minorHAnsi" w:hAnsiTheme="minorHAnsi" w:cstheme="minorHAnsi"/>
          </w:rPr>
          <w:t>Montoring</w:t>
        </w:r>
        <w:proofErr w:type="spellEnd"/>
        <w:r w:rsidRPr="001D50F4">
          <w:rPr>
            <w:rStyle w:val="Hyperlink"/>
            <w:rFonts w:asciiTheme="minorHAnsi" w:hAnsiTheme="minorHAnsi" w:cstheme="minorHAnsi"/>
          </w:rPr>
          <w:t xml:space="preserve"> Protocol</w:t>
        </w:r>
      </w:hyperlink>
    </w:p>
    <w:p w14:paraId="45F08156" w14:textId="4DB79F03" w:rsidR="0040012F" w:rsidRDefault="0040012F" w:rsidP="0040012F">
      <w:pPr>
        <w:pStyle w:val="NoSpacing"/>
        <w:rPr>
          <w:rFonts w:asciiTheme="minorHAnsi" w:hAnsiTheme="minorHAnsi" w:cstheme="minorHAnsi"/>
        </w:rPr>
      </w:pPr>
      <w:r w:rsidRPr="001D50F4">
        <w:rPr>
          <w:rFonts w:asciiTheme="minorHAnsi" w:hAnsiTheme="minorHAnsi" w:cstheme="minorHAnsi"/>
        </w:rPr>
        <w:t xml:space="preserve">Presentation: </w:t>
      </w:r>
      <w:hyperlink r:id="rId23" w:history="1">
        <w:r w:rsidRPr="001D50F4">
          <w:rPr>
            <w:rStyle w:val="Hyperlink"/>
            <w:rFonts w:asciiTheme="minorHAnsi" w:hAnsiTheme="minorHAnsi" w:cstheme="minorHAnsi"/>
          </w:rPr>
          <w:t>08_whooping_crane_monitoring_protocol</w:t>
        </w:r>
      </w:hyperlink>
    </w:p>
    <w:p w14:paraId="369EA4DF" w14:textId="77777777" w:rsidR="0040012F" w:rsidRDefault="0040012F" w:rsidP="0040012F">
      <w:pPr>
        <w:pStyle w:val="NoSpacing"/>
        <w:rPr>
          <w:rFonts w:asciiTheme="minorHAnsi" w:hAnsiTheme="minorHAnsi" w:cstheme="minorHAnsi"/>
        </w:rPr>
      </w:pPr>
    </w:p>
    <w:p w14:paraId="3F799D92" w14:textId="45CF54DD" w:rsidR="00733A5E" w:rsidRDefault="0040012F" w:rsidP="00A17FBF">
      <w:pPr>
        <w:pStyle w:val="NoSpacing"/>
        <w:rPr>
          <w:rFonts w:asciiTheme="minorHAnsi" w:hAnsiTheme="minorHAnsi" w:cstheme="minorHAnsi"/>
        </w:rPr>
      </w:pPr>
      <w:r w:rsidRPr="009A4DB0">
        <w:rPr>
          <w:rFonts w:asciiTheme="minorHAnsi" w:hAnsiTheme="minorHAnsi" w:cstheme="minorHAnsi"/>
          <w:color w:val="FF0000"/>
        </w:rPr>
        <w:t xml:space="preserve">TAC MOTION: </w:t>
      </w:r>
      <w:r w:rsidR="00A53296" w:rsidRPr="00A53296">
        <w:rPr>
          <w:rFonts w:asciiTheme="minorHAnsi" w:hAnsiTheme="minorHAnsi" w:cstheme="minorHAnsi"/>
          <w:i/>
          <w:iCs/>
        </w:rPr>
        <w:t>No motion made at this time.</w:t>
      </w:r>
    </w:p>
    <w:p w14:paraId="60764C72" w14:textId="77777777" w:rsidR="00863812" w:rsidRDefault="00863812" w:rsidP="00AD1D02">
      <w:pPr>
        <w:rPr>
          <w:rFonts w:cstheme="minorHAnsi"/>
        </w:rPr>
      </w:pPr>
    </w:p>
    <w:p w14:paraId="1B6AA2BD" w14:textId="06734B5E" w:rsidR="00796896" w:rsidRPr="00D858C7" w:rsidRDefault="00796896" w:rsidP="00AD1D02">
      <w:pPr>
        <w:rPr>
          <w:rFonts w:cstheme="minorHAnsi"/>
          <w:i/>
          <w:iCs/>
        </w:rPr>
      </w:pPr>
      <w:r w:rsidRPr="00D858C7">
        <w:rPr>
          <w:rFonts w:cstheme="minorHAnsi"/>
          <w:i/>
          <w:iCs/>
        </w:rPr>
        <w:t>WC DIURNAL SELECTION ANALYSIS: WEST RERUN WITH ECOTOPE AUTHORS</w:t>
      </w:r>
    </w:p>
    <w:p w14:paraId="3CD2DF45" w14:textId="65B611DB" w:rsidR="00863812" w:rsidRDefault="00863812" w:rsidP="00AD1D02">
      <w:pPr>
        <w:rPr>
          <w:rFonts w:cstheme="minorHAnsi"/>
        </w:rPr>
      </w:pPr>
      <w:r>
        <w:rPr>
          <w:rFonts w:cstheme="minorHAnsi"/>
        </w:rPr>
        <w:t xml:space="preserve">Farrell began by reminding the TAC of the onboarding process to bring the science within the </w:t>
      </w:r>
      <w:proofErr w:type="spellStart"/>
      <w:r>
        <w:rPr>
          <w:rFonts w:cstheme="minorHAnsi"/>
        </w:rPr>
        <w:t>Ecotope</w:t>
      </w:r>
      <w:proofErr w:type="spellEnd"/>
      <w:r>
        <w:rPr>
          <w:rFonts w:cstheme="minorHAnsi"/>
        </w:rPr>
        <w:t xml:space="preserve"> article into the Program.</w:t>
      </w:r>
      <w:r w:rsidR="007E13BB">
        <w:rPr>
          <w:rFonts w:cstheme="minorHAnsi"/>
        </w:rPr>
        <w:t xml:space="preserve"> He then reviewed the TAC recommendation and GC approval to rerun the WEST analysis collaboratively with </w:t>
      </w:r>
      <w:proofErr w:type="spellStart"/>
      <w:r w:rsidR="007E13BB">
        <w:rPr>
          <w:rFonts w:cstheme="minorHAnsi"/>
        </w:rPr>
        <w:t>Ecotope</w:t>
      </w:r>
      <w:proofErr w:type="spellEnd"/>
      <w:r w:rsidR="007E13BB">
        <w:rPr>
          <w:rFonts w:cstheme="minorHAnsi"/>
        </w:rPr>
        <w:t xml:space="preserve"> authors to reduce uncertainty about why these two technical works came to different conclusions about WC selection of wet meadows. Farrell summarized </w:t>
      </w:r>
      <w:r w:rsidR="007E13BB">
        <w:rPr>
          <w:rFonts w:cstheme="minorHAnsi"/>
        </w:rPr>
        <w:lastRenderedPageBreak/>
        <w:t xml:space="preserve">the change in methods to bring the WEST report closer to the </w:t>
      </w:r>
      <w:proofErr w:type="spellStart"/>
      <w:r w:rsidR="007E13BB">
        <w:rPr>
          <w:rFonts w:cstheme="minorHAnsi"/>
        </w:rPr>
        <w:t>Ecotope</w:t>
      </w:r>
      <w:proofErr w:type="spellEnd"/>
      <w:r w:rsidR="007E13BB">
        <w:rPr>
          <w:rFonts w:cstheme="minorHAnsi"/>
        </w:rPr>
        <w:t xml:space="preserve"> publication and the results from that effort. Baasch summarized the change in methods to bring the </w:t>
      </w:r>
      <w:proofErr w:type="spellStart"/>
      <w:r w:rsidR="007E13BB">
        <w:rPr>
          <w:rFonts w:cstheme="minorHAnsi"/>
        </w:rPr>
        <w:t>Ecotope</w:t>
      </w:r>
      <w:proofErr w:type="spellEnd"/>
      <w:r w:rsidR="007E13BB">
        <w:rPr>
          <w:rFonts w:cstheme="minorHAnsi"/>
        </w:rPr>
        <w:t xml:space="preserve"> analysis closer to the WEST analysis and the results of that effort. In sum, all participants agreed that using a modeling framework where</w:t>
      </w:r>
      <w:r w:rsidR="00213EFD">
        <w:rPr>
          <w:rFonts w:cstheme="minorHAnsi"/>
        </w:rPr>
        <w:t xml:space="preserve"> available sites were not limited to locations </w:t>
      </w:r>
      <w:proofErr w:type="gramStart"/>
      <w:r w:rsidR="00213EFD">
        <w:rPr>
          <w:rFonts w:cstheme="minorHAnsi"/>
        </w:rPr>
        <w:t>nearby</w:t>
      </w:r>
      <w:proofErr w:type="gramEnd"/>
      <w:r w:rsidR="00213EFD">
        <w:rPr>
          <w:rFonts w:cstheme="minorHAnsi"/>
        </w:rPr>
        <w:t xml:space="preserve"> the use </w:t>
      </w:r>
      <w:proofErr w:type="gramStart"/>
      <w:r w:rsidR="00213EFD">
        <w:rPr>
          <w:rFonts w:cstheme="minorHAnsi"/>
        </w:rPr>
        <w:t>site</w:t>
      </w:r>
      <w:proofErr w:type="gramEnd"/>
      <w:r w:rsidR="00213EFD">
        <w:rPr>
          <w:rFonts w:cstheme="minorHAnsi"/>
        </w:rPr>
        <w:t xml:space="preserve"> they were being compared to was the reason these two efforts came to different conclusions.</w:t>
      </w:r>
    </w:p>
    <w:p w14:paraId="53AA85B2" w14:textId="77777777" w:rsidR="007E13BB" w:rsidRDefault="007E13BB" w:rsidP="00AD1D02">
      <w:pPr>
        <w:rPr>
          <w:rFonts w:cstheme="minorHAnsi"/>
        </w:rPr>
      </w:pPr>
    </w:p>
    <w:p w14:paraId="53E1C0F4" w14:textId="5FA95029" w:rsidR="003020C1" w:rsidRDefault="00A95FE9" w:rsidP="00AD1D02">
      <w:pPr>
        <w:rPr>
          <w:rFonts w:cstheme="minorHAnsi"/>
        </w:rPr>
      </w:pPr>
      <w:r>
        <w:rPr>
          <w:rFonts w:cstheme="minorHAnsi"/>
        </w:rPr>
        <w:t xml:space="preserve">Belt </w:t>
      </w:r>
      <w:r w:rsidR="00BC2F24">
        <w:rPr>
          <w:rFonts w:cstheme="minorHAnsi"/>
        </w:rPr>
        <w:t xml:space="preserve">pointed out that lower availability with </w:t>
      </w:r>
      <w:r>
        <w:rPr>
          <w:rFonts w:cstheme="minorHAnsi"/>
        </w:rPr>
        <w:t>same</w:t>
      </w:r>
      <w:r w:rsidR="00BC2F24">
        <w:rPr>
          <w:rFonts w:cstheme="minorHAnsi"/>
        </w:rPr>
        <w:t xml:space="preserve"> use gives a stronger signal for selection.</w:t>
      </w:r>
      <w:r w:rsidR="000B039B">
        <w:rPr>
          <w:rFonts w:cstheme="minorHAnsi"/>
        </w:rPr>
        <w:t xml:space="preserve"> </w:t>
      </w:r>
      <w:r w:rsidR="00D42362">
        <w:rPr>
          <w:rFonts w:cstheme="minorHAnsi"/>
        </w:rPr>
        <w:t>Altenhofen</w:t>
      </w:r>
      <w:r w:rsidR="00BC2F24">
        <w:rPr>
          <w:rFonts w:cstheme="minorHAnsi"/>
        </w:rPr>
        <w:t xml:space="preserve"> asked if target flows might be modified based upon importance of wet meadows. Rabbe said that had been a discussion in the past, but it is no longer considered an effective strategy. Altenhofen asked about irrigating wet meadows, is that still an option</w:t>
      </w:r>
      <w:r>
        <w:rPr>
          <w:rFonts w:cstheme="minorHAnsi"/>
        </w:rPr>
        <w:t>?</w:t>
      </w:r>
      <w:r w:rsidR="00BC2F24">
        <w:rPr>
          <w:rFonts w:cstheme="minorHAnsi"/>
        </w:rPr>
        <w:t xml:space="preserve"> Farnsworth point</w:t>
      </w:r>
      <w:r>
        <w:rPr>
          <w:rFonts w:cstheme="minorHAnsi"/>
        </w:rPr>
        <w:t>ed</w:t>
      </w:r>
      <w:r w:rsidR="00BC2F24">
        <w:rPr>
          <w:rFonts w:cstheme="minorHAnsi"/>
        </w:rPr>
        <w:t xml:space="preserve"> out </w:t>
      </w:r>
      <w:r>
        <w:rPr>
          <w:rFonts w:cstheme="minorHAnsi"/>
        </w:rPr>
        <w:t xml:space="preserve">the </w:t>
      </w:r>
      <w:r w:rsidR="00BC2F24">
        <w:rPr>
          <w:rFonts w:cstheme="minorHAnsi"/>
        </w:rPr>
        <w:t>Fox tract restoration and pumping to fill during WC season.</w:t>
      </w:r>
      <w:r w:rsidR="009D3758">
        <w:rPr>
          <w:rFonts w:cstheme="minorHAnsi"/>
        </w:rPr>
        <w:t xml:space="preserve"> Baasch noted that pumped swales</w:t>
      </w:r>
      <w:r>
        <w:rPr>
          <w:rFonts w:cstheme="minorHAnsi"/>
        </w:rPr>
        <w:t xml:space="preserve"> on that tract</w:t>
      </w:r>
      <w:r w:rsidR="009D3758">
        <w:rPr>
          <w:rFonts w:cstheme="minorHAnsi"/>
        </w:rPr>
        <w:t xml:space="preserve"> are better duck habitat with </w:t>
      </w:r>
      <w:r>
        <w:rPr>
          <w:rFonts w:cstheme="minorHAnsi"/>
        </w:rPr>
        <w:t xml:space="preserve">the </w:t>
      </w:r>
      <w:r w:rsidR="009D3758">
        <w:rPr>
          <w:rFonts w:cstheme="minorHAnsi"/>
        </w:rPr>
        <w:t>cattails</w:t>
      </w:r>
      <w:r>
        <w:rPr>
          <w:rFonts w:cstheme="minorHAnsi"/>
        </w:rPr>
        <w:t xml:space="preserve"> present</w:t>
      </w:r>
      <w:r w:rsidR="009D3758">
        <w:rPr>
          <w:rFonts w:cstheme="minorHAnsi"/>
        </w:rPr>
        <w:t xml:space="preserve">. Altenhofen asked </w:t>
      </w:r>
      <w:r>
        <w:rPr>
          <w:rFonts w:cstheme="minorHAnsi"/>
        </w:rPr>
        <w:t>if</w:t>
      </w:r>
      <w:r w:rsidR="009D3758">
        <w:rPr>
          <w:rFonts w:cstheme="minorHAnsi"/>
        </w:rPr>
        <w:t xml:space="preserve"> WC use </w:t>
      </w:r>
      <w:r>
        <w:rPr>
          <w:rFonts w:cstheme="minorHAnsi"/>
        </w:rPr>
        <w:t xml:space="preserve">the </w:t>
      </w:r>
      <w:r w:rsidR="009D3758">
        <w:rPr>
          <w:rFonts w:cstheme="minorHAnsi"/>
        </w:rPr>
        <w:t>channel in this area</w:t>
      </w:r>
      <w:r>
        <w:rPr>
          <w:rFonts w:cstheme="minorHAnsi"/>
        </w:rPr>
        <w:t>?</w:t>
      </w:r>
      <w:r w:rsidR="009D3758">
        <w:rPr>
          <w:rFonts w:cstheme="minorHAnsi"/>
        </w:rPr>
        <w:t xml:space="preserve"> </w:t>
      </w:r>
      <w:r>
        <w:rPr>
          <w:rFonts w:cstheme="minorHAnsi"/>
        </w:rPr>
        <w:t xml:space="preserve">Farrell said </w:t>
      </w:r>
      <w:proofErr w:type="gramStart"/>
      <w:r>
        <w:rPr>
          <w:rFonts w:cstheme="minorHAnsi"/>
        </w:rPr>
        <w:t>y</w:t>
      </w:r>
      <w:r w:rsidR="009D3758">
        <w:rPr>
          <w:rFonts w:cstheme="minorHAnsi"/>
        </w:rPr>
        <w:t xml:space="preserve">es, </w:t>
      </w:r>
      <w:r>
        <w:rPr>
          <w:rFonts w:cstheme="minorHAnsi"/>
        </w:rPr>
        <w:t>and</w:t>
      </w:r>
      <w:proofErr w:type="gramEnd"/>
      <w:r>
        <w:rPr>
          <w:rFonts w:cstheme="minorHAnsi"/>
        </w:rPr>
        <w:t xml:space="preserve"> pointed out an area downstream of the</w:t>
      </w:r>
      <w:r w:rsidR="009D3758">
        <w:rPr>
          <w:rFonts w:cstheme="minorHAnsi"/>
        </w:rPr>
        <w:t xml:space="preserve"> </w:t>
      </w:r>
      <w:r>
        <w:rPr>
          <w:rFonts w:cstheme="minorHAnsi"/>
        </w:rPr>
        <w:t xml:space="preserve">NGPC </w:t>
      </w:r>
      <w:r w:rsidR="009D3758">
        <w:rPr>
          <w:rFonts w:cstheme="minorHAnsi"/>
        </w:rPr>
        <w:t>Kearney Hike Bike Trail.</w:t>
      </w:r>
      <w:r w:rsidR="005D3D4D">
        <w:rPr>
          <w:rFonts w:cstheme="minorHAnsi"/>
        </w:rPr>
        <w:t xml:space="preserve"> Baasch said </w:t>
      </w:r>
      <w:r>
        <w:rPr>
          <w:rFonts w:cstheme="minorHAnsi"/>
        </w:rPr>
        <w:t>the m</w:t>
      </w:r>
      <w:r w:rsidR="005D3D4D">
        <w:rPr>
          <w:rFonts w:cstheme="minorHAnsi"/>
        </w:rPr>
        <w:t xml:space="preserve">eadow </w:t>
      </w:r>
      <w:r>
        <w:rPr>
          <w:rFonts w:cstheme="minorHAnsi"/>
        </w:rPr>
        <w:t>m</w:t>
      </w:r>
      <w:r w:rsidR="005D3D4D">
        <w:rPr>
          <w:rFonts w:cstheme="minorHAnsi"/>
        </w:rPr>
        <w:t xml:space="preserve">arsh </w:t>
      </w:r>
      <w:r>
        <w:rPr>
          <w:rFonts w:cstheme="minorHAnsi"/>
        </w:rPr>
        <w:t xml:space="preserve">landcover </w:t>
      </w:r>
      <w:r w:rsidR="005D3D4D">
        <w:rPr>
          <w:rFonts w:cstheme="minorHAnsi"/>
        </w:rPr>
        <w:t xml:space="preserve">are the swales. Wet </w:t>
      </w:r>
      <w:r>
        <w:rPr>
          <w:rFonts w:cstheme="minorHAnsi"/>
        </w:rPr>
        <w:t>p</w:t>
      </w:r>
      <w:r w:rsidR="005D3D4D">
        <w:rPr>
          <w:rFonts w:cstheme="minorHAnsi"/>
        </w:rPr>
        <w:t xml:space="preserve">rairie is the upland ridges. </w:t>
      </w:r>
      <w:r>
        <w:rPr>
          <w:rFonts w:cstheme="minorHAnsi"/>
        </w:rPr>
        <w:t xml:space="preserve">Baasch said the </w:t>
      </w:r>
      <w:proofErr w:type="spellStart"/>
      <w:r w:rsidR="005D3D4D">
        <w:rPr>
          <w:rFonts w:cstheme="minorHAnsi"/>
        </w:rPr>
        <w:t>Ecotope</w:t>
      </w:r>
      <w:proofErr w:type="spellEnd"/>
      <w:r w:rsidR="005D3D4D">
        <w:rPr>
          <w:rFonts w:cstheme="minorHAnsi"/>
        </w:rPr>
        <w:t xml:space="preserve"> paper never intended </w:t>
      </w:r>
      <w:r>
        <w:rPr>
          <w:rFonts w:cstheme="minorHAnsi"/>
        </w:rPr>
        <w:t xml:space="preserve">to </w:t>
      </w:r>
      <w:r w:rsidR="005D3D4D">
        <w:rPr>
          <w:rFonts w:cstheme="minorHAnsi"/>
        </w:rPr>
        <w:t>say that WC</w:t>
      </w:r>
      <w:r>
        <w:rPr>
          <w:rFonts w:cstheme="minorHAnsi"/>
        </w:rPr>
        <w:t>s</w:t>
      </w:r>
      <w:r w:rsidR="005D3D4D">
        <w:rPr>
          <w:rFonts w:cstheme="minorHAnsi"/>
        </w:rPr>
        <w:t xml:space="preserve"> used only the meadow marsh component. Farnsworth asked if that doesn’t take us right back to the tract level ridges and swales </w:t>
      </w:r>
      <w:r>
        <w:rPr>
          <w:rFonts w:cstheme="minorHAnsi"/>
        </w:rPr>
        <w:t xml:space="preserve">included as wet meadow </w:t>
      </w:r>
      <w:r w:rsidR="005D3D4D">
        <w:rPr>
          <w:rFonts w:cstheme="minorHAnsi"/>
        </w:rPr>
        <w:t>landcover</w:t>
      </w:r>
      <w:r>
        <w:rPr>
          <w:rFonts w:cstheme="minorHAnsi"/>
        </w:rPr>
        <w:t xml:space="preserve"> that the Program used</w:t>
      </w:r>
      <w:r w:rsidR="005D3D4D">
        <w:rPr>
          <w:rFonts w:cstheme="minorHAnsi"/>
        </w:rPr>
        <w:t>.</w:t>
      </w:r>
      <w:r w:rsidR="0008306B">
        <w:rPr>
          <w:rFonts w:cstheme="minorHAnsi"/>
        </w:rPr>
        <w:t xml:space="preserve"> Altenhofen asked about WC roost vs</w:t>
      </w:r>
      <w:r>
        <w:rPr>
          <w:rFonts w:cstheme="minorHAnsi"/>
        </w:rPr>
        <w:t>.</w:t>
      </w:r>
      <w:r w:rsidR="0008306B">
        <w:rPr>
          <w:rFonts w:cstheme="minorHAnsi"/>
        </w:rPr>
        <w:t xml:space="preserve"> diurnal use patterns. Farrell</w:t>
      </w:r>
      <w:r>
        <w:rPr>
          <w:rFonts w:cstheme="minorHAnsi"/>
        </w:rPr>
        <w:t xml:space="preserve"> said </w:t>
      </w:r>
      <w:r w:rsidR="0008306B">
        <w:rPr>
          <w:rFonts w:cstheme="minorHAnsi"/>
        </w:rPr>
        <w:t xml:space="preserve">this analysis looks only </w:t>
      </w:r>
      <w:r>
        <w:rPr>
          <w:rFonts w:cstheme="minorHAnsi"/>
        </w:rPr>
        <w:t xml:space="preserve">at </w:t>
      </w:r>
      <w:r w:rsidR="0008306B">
        <w:rPr>
          <w:rFonts w:cstheme="minorHAnsi"/>
        </w:rPr>
        <w:t xml:space="preserve">what </w:t>
      </w:r>
      <w:r>
        <w:rPr>
          <w:rFonts w:cstheme="minorHAnsi"/>
        </w:rPr>
        <w:t xml:space="preserve">WC </w:t>
      </w:r>
      <w:r w:rsidR="0008306B">
        <w:rPr>
          <w:rFonts w:cstheme="minorHAnsi"/>
        </w:rPr>
        <w:t xml:space="preserve">are doing </w:t>
      </w:r>
      <w:r>
        <w:rPr>
          <w:rFonts w:cstheme="minorHAnsi"/>
        </w:rPr>
        <w:t xml:space="preserve">during </w:t>
      </w:r>
      <w:r w:rsidR="0008306B">
        <w:rPr>
          <w:rFonts w:cstheme="minorHAnsi"/>
        </w:rPr>
        <w:t>the day. Flyr asked what qualifies as an invasive wetland</w:t>
      </w:r>
      <w:r>
        <w:rPr>
          <w:rFonts w:cstheme="minorHAnsi"/>
        </w:rPr>
        <w:t>?</w:t>
      </w:r>
      <w:r w:rsidR="0008306B">
        <w:rPr>
          <w:rFonts w:cstheme="minorHAnsi"/>
        </w:rPr>
        <w:t xml:space="preserve"> Baasch sa</w:t>
      </w:r>
      <w:r>
        <w:rPr>
          <w:rFonts w:cstheme="minorHAnsi"/>
        </w:rPr>
        <w:t>id</w:t>
      </w:r>
      <w:r w:rsidR="0008306B">
        <w:rPr>
          <w:rFonts w:cstheme="minorHAnsi"/>
        </w:rPr>
        <w:t xml:space="preserve"> purple loosestrife and </w:t>
      </w:r>
      <w:r w:rsidR="0008306B" w:rsidRPr="00A95FE9">
        <w:rPr>
          <w:rFonts w:cstheme="minorHAnsi"/>
          <w:i/>
          <w:iCs/>
        </w:rPr>
        <w:t>Phragmites</w:t>
      </w:r>
      <w:r w:rsidR="0008306B">
        <w:rPr>
          <w:rFonts w:cstheme="minorHAnsi"/>
        </w:rPr>
        <w:t>.</w:t>
      </w:r>
      <w:r w:rsidR="00F06BAE">
        <w:rPr>
          <w:rFonts w:cstheme="minorHAnsi"/>
        </w:rPr>
        <w:t xml:space="preserve"> </w:t>
      </w:r>
      <w:r w:rsidR="009E1737">
        <w:rPr>
          <w:rFonts w:cstheme="minorHAnsi"/>
        </w:rPr>
        <w:t>Scheel asked if meadow marsh is wet meadow. Farrell said meadow marsh are the wetter</w:t>
      </w:r>
      <w:r>
        <w:rPr>
          <w:rFonts w:cstheme="minorHAnsi"/>
        </w:rPr>
        <w:t>,</w:t>
      </w:r>
      <w:r w:rsidR="009E1737">
        <w:rPr>
          <w:rFonts w:cstheme="minorHAnsi"/>
        </w:rPr>
        <w:t xml:space="preserve"> lower swales with a different veg</w:t>
      </w:r>
      <w:r>
        <w:rPr>
          <w:rFonts w:cstheme="minorHAnsi"/>
        </w:rPr>
        <w:t>etation</w:t>
      </w:r>
      <w:r w:rsidR="009E1737">
        <w:rPr>
          <w:rFonts w:cstheme="minorHAnsi"/>
        </w:rPr>
        <w:t xml:space="preserve"> community. Rabbe said let</w:t>
      </w:r>
      <w:r>
        <w:rPr>
          <w:rFonts w:cstheme="minorHAnsi"/>
        </w:rPr>
        <w:t>’</w:t>
      </w:r>
      <w:r w:rsidR="009E1737">
        <w:rPr>
          <w:rFonts w:cstheme="minorHAnsi"/>
        </w:rPr>
        <w:t>s not get hung up on the definition since we have</w:t>
      </w:r>
      <w:r>
        <w:rPr>
          <w:rFonts w:cstheme="minorHAnsi"/>
        </w:rPr>
        <w:t xml:space="preserve"> not</w:t>
      </w:r>
      <w:r w:rsidR="009E1737">
        <w:rPr>
          <w:rFonts w:cstheme="minorHAnsi"/>
        </w:rPr>
        <w:t xml:space="preserve"> and will never agree upon it. Farnsworth said this was the hypothesis of the </w:t>
      </w:r>
      <w:proofErr w:type="spellStart"/>
      <w:r w:rsidR="009E1737">
        <w:rPr>
          <w:rFonts w:cstheme="minorHAnsi"/>
        </w:rPr>
        <w:t>Ecotope</w:t>
      </w:r>
      <w:proofErr w:type="spellEnd"/>
      <w:r w:rsidR="009E1737">
        <w:rPr>
          <w:rFonts w:cstheme="minorHAnsi"/>
        </w:rPr>
        <w:t xml:space="preserve"> paper. Farnsworth asked Baasch how much of wet meadow in the WEST report </w:t>
      </w:r>
      <w:r>
        <w:rPr>
          <w:rFonts w:cstheme="minorHAnsi"/>
        </w:rPr>
        <w:t>he considers</w:t>
      </w:r>
      <w:r w:rsidR="009E1737">
        <w:rPr>
          <w:rFonts w:cstheme="minorHAnsi"/>
        </w:rPr>
        <w:t xml:space="preserve"> actually meadow marsh or wet prairie? Baasch said he thinks John’s tract, for example, was classified as wet meadow, but he says none of it is meadow marsh or wet prairie. </w:t>
      </w:r>
      <w:r w:rsidR="00C10307">
        <w:rPr>
          <w:rFonts w:cstheme="minorHAnsi"/>
        </w:rPr>
        <w:t>Jenniges said the point here is that choice of analysis can change the results. Only</w:t>
      </w:r>
      <w:r w:rsidR="00D365D4">
        <w:rPr>
          <w:rFonts w:cstheme="minorHAnsi"/>
        </w:rPr>
        <w:t xml:space="preserve"> a s</w:t>
      </w:r>
      <w:r w:rsidR="00C10307">
        <w:rPr>
          <w:rFonts w:cstheme="minorHAnsi"/>
        </w:rPr>
        <w:t>mall percentage of landcover is wet meadow, so what do we do with this</w:t>
      </w:r>
      <w:r w:rsidR="00D365D4">
        <w:rPr>
          <w:rFonts w:cstheme="minorHAnsi"/>
        </w:rPr>
        <w:t>?</w:t>
      </w:r>
      <w:r w:rsidR="00C10307">
        <w:rPr>
          <w:rFonts w:cstheme="minorHAnsi"/>
        </w:rPr>
        <w:t xml:space="preserve"> No one is looking to get rid of wet meadows. Belt </w:t>
      </w:r>
      <w:r w:rsidR="00D365D4">
        <w:rPr>
          <w:rFonts w:cstheme="minorHAnsi"/>
        </w:rPr>
        <w:t>asked</w:t>
      </w:r>
      <w:r w:rsidR="00C10307">
        <w:rPr>
          <w:rFonts w:cstheme="minorHAnsi"/>
        </w:rPr>
        <w:t xml:space="preserve"> if </w:t>
      </w:r>
      <w:r w:rsidR="00D365D4">
        <w:rPr>
          <w:rFonts w:cstheme="minorHAnsi"/>
        </w:rPr>
        <w:t xml:space="preserve">you </w:t>
      </w:r>
      <w:r w:rsidR="00C10307">
        <w:rPr>
          <w:rFonts w:cstheme="minorHAnsi"/>
        </w:rPr>
        <w:t xml:space="preserve">have </w:t>
      </w:r>
      <w:r w:rsidR="00D365D4">
        <w:rPr>
          <w:rFonts w:cstheme="minorHAnsi"/>
        </w:rPr>
        <w:t>two</w:t>
      </w:r>
      <w:r w:rsidR="00C10307">
        <w:rPr>
          <w:rFonts w:cstheme="minorHAnsi"/>
        </w:rPr>
        <w:t xml:space="preserve"> analytical frameworks accepted in the literature, how do you pick? Farrell said PRRIP </w:t>
      </w:r>
      <w:r w:rsidR="00D365D4">
        <w:rPr>
          <w:rFonts w:cstheme="minorHAnsi"/>
        </w:rPr>
        <w:t>wrestled</w:t>
      </w:r>
      <w:r w:rsidR="00C10307">
        <w:rPr>
          <w:rFonts w:cstheme="minorHAnsi"/>
        </w:rPr>
        <w:t xml:space="preserve"> with this in 2000s and chose th</w:t>
      </w:r>
      <w:r w:rsidR="00D365D4">
        <w:rPr>
          <w:rFonts w:cstheme="minorHAnsi"/>
        </w:rPr>
        <w:t>e paired, discrete choice</w:t>
      </w:r>
      <w:r w:rsidR="00C10307">
        <w:rPr>
          <w:rFonts w:cstheme="minorHAnsi"/>
        </w:rPr>
        <w:t xml:space="preserve"> type of framework. Rabbe says there is a world outside of the Program</w:t>
      </w:r>
      <w:r w:rsidR="00D365D4">
        <w:rPr>
          <w:rFonts w:cstheme="minorHAnsi"/>
        </w:rPr>
        <w:t xml:space="preserve"> working with this kind of data</w:t>
      </w:r>
      <w:r w:rsidR="00C10307">
        <w:rPr>
          <w:rFonts w:cstheme="minorHAnsi"/>
        </w:rPr>
        <w:t xml:space="preserve">, and that was considered when </w:t>
      </w:r>
      <w:r w:rsidR="00D365D4">
        <w:rPr>
          <w:rFonts w:cstheme="minorHAnsi"/>
        </w:rPr>
        <w:t xml:space="preserve">the </w:t>
      </w:r>
      <w:proofErr w:type="spellStart"/>
      <w:r w:rsidR="00C10307">
        <w:rPr>
          <w:rFonts w:cstheme="minorHAnsi"/>
        </w:rPr>
        <w:t>Ecotope</w:t>
      </w:r>
      <w:proofErr w:type="spellEnd"/>
      <w:r w:rsidR="00C10307">
        <w:rPr>
          <w:rFonts w:cstheme="minorHAnsi"/>
        </w:rPr>
        <w:t xml:space="preserve"> analysis was planned.</w:t>
      </w:r>
      <w:r w:rsidR="00D365D4">
        <w:rPr>
          <w:rFonts w:cstheme="minorHAnsi"/>
        </w:rPr>
        <w:t xml:space="preserve"> </w:t>
      </w:r>
      <w:r w:rsidR="003020C1">
        <w:rPr>
          <w:rFonts w:cstheme="minorHAnsi"/>
        </w:rPr>
        <w:t>Rabbe said he made some additional points about interpretation of the results from this exercise</w:t>
      </w:r>
      <w:r w:rsidR="00D365D4">
        <w:rPr>
          <w:rFonts w:cstheme="minorHAnsi"/>
        </w:rPr>
        <w:t xml:space="preserve"> in the </w:t>
      </w:r>
      <w:hyperlink r:id="rId24" w:history="1">
        <w:r w:rsidR="00D365D4" w:rsidRPr="00D365D4">
          <w:rPr>
            <w:rStyle w:val="Hyperlink"/>
            <w:rFonts w:cstheme="minorHAnsi"/>
          </w:rPr>
          <w:t>Collaborative Research Group TAC Memo</w:t>
        </w:r>
      </w:hyperlink>
      <w:r w:rsidR="003020C1">
        <w:rPr>
          <w:rFonts w:cstheme="minorHAnsi"/>
        </w:rPr>
        <w:t xml:space="preserve">, but those don’t really matter in terms of making </w:t>
      </w:r>
      <w:r w:rsidR="00D365D4">
        <w:rPr>
          <w:rFonts w:cstheme="minorHAnsi"/>
        </w:rPr>
        <w:t xml:space="preserve">a </w:t>
      </w:r>
      <w:r w:rsidR="003020C1">
        <w:rPr>
          <w:rFonts w:cstheme="minorHAnsi"/>
        </w:rPr>
        <w:t xml:space="preserve">decision moving forward. Service will not support getting rid of any of </w:t>
      </w:r>
      <w:r w:rsidR="00D365D4">
        <w:rPr>
          <w:rFonts w:cstheme="minorHAnsi"/>
        </w:rPr>
        <w:t xml:space="preserve">PRRIP owned </w:t>
      </w:r>
      <w:r w:rsidR="003020C1">
        <w:rPr>
          <w:rFonts w:cstheme="minorHAnsi"/>
        </w:rPr>
        <w:t xml:space="preserve">wet meadows and </w:t>
      </w:r>
      <w:r w:rsidR="00D365D4">
        <w:rPr>
          <w:rFonts w:cstheme="minorHAnsi"/>
        </w:rPr>
        <w:t>one</w:t>
      </w:r>
      <w:r w:rsidR="003020C1">
        <w:rPr>
          <w:rFonts w:cstheme="minorHAnsi"/>
        </w:rPr>
        <w:t xml:space="preserve"> FWS vote </w:t>
      </w:r>
      <w:ins w:id="59" w:author="Rabbe, Matt" w:date="2024-05-22T07:23:00Z">
        <w:r w:rsidR="00E07E66">
          <w:rPr>
            <w:rFonts w:cstheme="minorHAnsi"/>
          </w:rPr>
          <w:t xml:space="preserve">(as a signatory) </w:t>
        </w:r>
      </w:ins>
      <w:r w:rsidR="00E8514F">
        <w:rPr>
          <w:rFonts w:cstheme="minorHAnsi"/>
        </w:rPr>
        <w:t xml:space="preserve">will </w:t>
      </w:r>
      <w:r w:rsidR="003020C1">
        <w:rPr>
          <w:rFonts w:cstheme="minorHAnsi"/>
        </w:rPr>
        <w:t xml:space="preserve">kill </w:t>
      </w:r>
      <w:r w:rsidR="00D365D4">
        <w:rPr>
          <w:rFonts w:cstheme="minorHAnsi"/>
        </w:rPr>
        <w:t>any attempt to sell these properties</w:t>
      </w:r>
      <w:r w:rsidR="003020C1">
        <w:rPr>
          <w:rFonts w:cstheme="minorHAnsi"/>
        </w:rPr>
        <w:t xml:space="preserve">. </w:t>
      </w:r>
      <w:r w:rsidR="00D365D4">
        <w:rPr>
          <w:rFonts w:cstheme="minorHAnsi"/>
        </w:rPr>
        <w:t>Rabbe said we h</w:t>
      </w:r>
      <w:r w:rsidR="003020C1">
        <w:rPr>
          <w:rFonts w:cstheme="minorHAnsi"/>
        </w:rPr>
        <w:t xml:space="preserve">ave all these </w:t>
      </w:r>
      <w:r w:rsidR="00D500FF">
        <w:rPr>
          <w:rFonts w:cstheme="minorHAnsi"/>
        </w:rPr>
        <w:t>grasslands;</w:t>
      </w:r>
      <w:r w:rsidR="003020C1">
        <w:rPr>
          <w:rFonts w:cstheme="minorHAnsi"/>
        </w:rPr>
        <w:t xml:space="preserve"> </w:t>
      </w:r>
      <w:r w:rsidR="00D365D4">
        <w:rPr>
          <w:rFonts w:cstheme="minorHAnsi"/>
        </w:rPr>
        <w:t xml:space="preserve">we </w:t>
      </w:r>
      <w:r w:rsidR="003020C1">
        <w:rPr>
          <w:rFonts w:cstheme="minorHAnsi"/>
        </w:rPr>
        <w:t xml:space="preserve">need to figure out how to </w:t>
      </w:r>
      <w:del w:id="60" w:author="Rabbe, Matt" w:date="2024-07-08T10:47:00Z">
        <w:r w:rsidR="003020C1" w:rsidDel="00CC6294">
          <w:rPr>
            <w:rFonts w:cstheme="minorHAnsi"/>
          </w:rPr>
          <w:delText xml:space="preserve">use </w:delText>
        </w:r>
      </w:del>
      <w:ins w:id="61" w:author="Rabbe, Matt" w:date="2024-07-08T10:47:00Z">
        <w:r w:rsidR="00CC6294">
          <w:rPr>
            <w:rFonts w:cstheme="minorHAnsi"/>
          </w:rPr>
          <w:t xml:space="preserve">manage </w:t>
        </w:r>
      </w:ins>
      <w:r w:rsidR="003020C1">
        <w:rPr>
          <w:rFonts w:cstheme="minorHAnsi"/>
        </w:rPr>
        <w:t xml:space="preserve">them. </w:t>
      </w:r>
      <w:r w:rsidR="00D365D4">
        <w:rPr>
          <w:rFonts w:cstheme="minorHAnsi"/>
        </w:rPr>
        <w:t>He said it d</w:t>
      </w:r>
      <w:r w:rsidR="003020C1">
        <w:rPr>
          <w:rFonts w:cstheme="minorHAnsi"/>
        </w:rPr>
        <w:t>oes</w:t>
      </w:r>
      <w:r w:rsidR="00D365D4">
        <w:rPr>
          <w:rFonts w:cstheme="minorHAnsi"/>
        </w:rPr>
        <w:t xml:space="preserve"> not</w:t>
      </w:r>
      <w:r w:rsidR="003020C1">
        <w:rPr>
          <w:rFonts w:cstheme="minorHAnsi"/>
        </w:rPr>
        <w:t xml:space="preserve"> matter </w:t>
      </w:r>
      <w:r w:rsidR="00D365D4">
        <w:rPr>
          <w:rFonts w:cstheme="minorHAnsi"/>
        </w:rPr>
        <w:t xml:space="preserve">if </w:t>
      </w:r>
      <w:r w:rsidR="00546425">
        <w:rPr>
          <w:rFonts w:cstheme="minorHAnsi"/>
        </w:rPr>
        <w:t xml:space="preserve">people agree whether </w:t>
      </w:r>
      <w:r w:rsidR="003020C1">
        <w:rPr>
          <w:rFonts w:cstheme="minorHAnsi"/>
        </w:rPr>
        <w:t xml:space="preserve">they get selected or not. </w:t>
      </w:r>
      <w:r w:rsidR="00D365D4">
        <w:rPr>
          <w:rFonts w:cstheme="minorHAnsi"/>
        </w:rPr>
        <w:t>W</w:t>
      </w:r>
      <w:r w:rsidR="003020C1">
        <w:rPr>
          <w:rFonts w:cstheme="minorHAnsi"/>
        </w:rPr>
        <w:t xml:space="preserve">et meadow get used </w:t>
      </w:r>
      <w:r w:rsidR="00D365D4">
        <w:rPr>
          <w:rFonts w:cstheme="minorHAnsi"/>
        </w:rPr>
        <w:t xml:space="preserve">by whooping cranes </w:t>
      </w:r>
      <w:r w:rsidR="003020C1">
        <w:rPr>
          <w:rFonts w:cstheme="minorHAnsi"/>
        </w:rPr>
        <w:t xml:space="preserve">every year. Jenniges said we can’t make Mormon Island on other tracts. </w:t>
      </w:r>
      <w:r w:rsidR="00D365D4">
        <w:rPr>
          <w:rFonts w:cstheme="minorHAnsi"/>
        </w:rPr>
        <w:t>The w</w:t>
      </w:r>
      <w:r w:rsidR="003020C1">
        <w:rPr>
          <w:rFonts w:cstheme="minorHAnsi"/>
        </w:rPr>
        <w:t xml:space="preserve">et meadow hydrology report illustrated this. </w:t>
      </w:r>
      <w:r w:rsidR="00546425">
        <w:rPr>
          <w:rFonts w:cstheme="minorHAnsi"/>
        </w:rPr>
        <w:t xml:space="preserve">Rabbe suggested we continue with the </w:t>
      </w:r>
      <w:r w:rsidR="00D365D4">
        <w:rPr>
          <w:rFonts w:cstheme="minorHAnsi"/>
        </w:rPr>
        <w:t>draft</w:t>
      </w:r>
      <w:r w:rsidR="00546425">
        <w:rPr>
          <w:rFonts w:cstheme="minorHAnsi"/>
        </w:rPr>
        <w:t xml:space="preserve"> </w:t>
      </w:r>
      <w:r w:rsidR="00D365D4">
        <w:rPr>
          <w:rFonts w:cstheme="minorHAnsi"/>
        </w:rPr>
        <w:t>wet meadow document that a</w:t>
      </w:r>
      <w:r w:rsidR="00546425">
        <w:rPr>
          <w:rFonts w:cstheme="minorHAnsi"/>
        </w:rPr>
        <w:t xml:space="preserve"> TAC workgroup started, get it in front of </w:t>
      </w:r>
      <w:r w:rsidR="00D365D4">
        <w:rPr>
          <w:rFonts w:cstheme="minorHAnsi"/>
        </w:rPr>
        <w:t xml:space="preserve">the </w:t>
      </w:r>
      <w:r w:rsidR="00546425">
        <w:rPr>
          <w:rFonts w:cstheme="minorHAnsi"/>
        </w:rPr>
        <w:t xml:space="preserve">entire TAC for review, then take it to the GC. </w:t>
      </w:r>
      <w:r w:rsidR="00D365D4">
        <w:rPr>
          <w:rFonts w:cstheme="minorHAnsi"/>
        </w:rPr>
        <w:t xml:space="preserve">Rabbe said the FWS </w:t>
      </w:r>
      <w:r w:rsidR="00D22138">
        <w:rPr>
          <w:rFonts w:cstheme="minorHAnsi"/>
        </w:rPr>
        <w:t xml:space="preserve">isn’t saying you need to change target flows, too much </w:t>
      </w:r>
      <w:r w:rsidR="00D365D4">
        <w:rPr>
          <w:rFonts w:cstheme="minorHAnsi"/>
        </w:rPr>
        <w:t xml:space="preserve">of an </w:t>
      </w:r>
      <w:r w:rsidR="00D22138">
        <w:rPr>
          <w:rFonts w:cstheme="minorHAnsi"/>
        </w:rPr>
        <w:t xml:space="preserve">administrative lift. </w:t>
      </w:r>
      <w:commentRangeStart w:id="62"/>
      <w:r w:rsidR="00D365D4">
        <w:rPr>
          <w:rFonts w:cstheme="minorHAnsi"/>
        </w:rPr>
        <w:t>The FWS is also</w:t>
      </w:r>
      <w:r w:rsidR="00D22138">
        <w:rPr>
          <w:rFonts w:cstheme="minorHAnsi"/>
        </w:rPr>
        <w:t xml:space="preserve"> not </w:t>
      </w:r>
      <w:del w:id="63" w:author="Rabbe, Matt" w:date="2024-05-22T08:13:00Z">
        <w:r w:rsidR="00D22138" w:rsidDel="004A278E">
          <w:rPr>
            <w:rFonts w:cstheme="minorHAnsi"/>
          </w:rPr>
          <w:delText xml:space="preserve">in </w:delText>
        </w:r>
      </w:del>
      <w:del w:id="64" w:author="Rabbe, Matt" w:date="2024-05-22T07:25:00Z">
        <w:r w:rsidR="00D22138" w:rsidDel="00E07E66">
          <w:rPr>
            <w:rFonts w:cstheme="minorHAnsi"/>
          </w:rPr>
          <w:delText>support of</w:delText>
        </w:r>
      </w:del>
      <w:ins w:id="65" w:author="Rabbe, Matt" w:date="2024-05-22T13:42:00Z">
        <w:r w:rsidR="00F92DB0">
          <w:rPr>
            <w:rFonts w:cstheme="minorHAnsi"/>
          </w:rPr>
          <w:t xml:space="preserve"> prioritizing</w:t>
        </w:r>
      </w:ins>
      <w:r w:rsidR="00D22138">
        <w:rPr>
          <w:rFonts w:cstheme="minorHAnsi"/>
        </w:rPr>
        <w:t xml:space="preserve"> releasing water to hit </w:t>
      </w:r>
      <w:del w:id="66" w:author="Rabbe, Matt" w:date="2024-05-22T08:13:00Z">
        <w:r w:rsidR="00D22138" w:rsidDel="004A278E">
          <w:rPr>
            <w:rFonts w:cstheme="minorHAnsi"/>
          </w:rPr>
          <w:delText xml:space="preserve">spring </w:delText>
        </w:r>
      </w:del>
      <w:ins w:id="67" w:author="Rabbe, Matt" w:date="2024-05-22T08:13:00Z">
        <w:r w:rsidR="004A278E">
          <w:rPr>
            <w:rFonts w:cstheme="minorHAnsi"/>
          </w:rPr>
          <w:t>Feb</w:t>
        </w:r>
      </w:ins>
      <w:ins w:id="68" w:author="Rabbe, Matt" w:date="2024-05-22T08:14:00Z">
        <w:r w:rsidR="006D16A7">
          <w:rPr>
            <w:rFonts w:cstheme="minorHAnsi"/>
          </w:rPr>
          <w:t>ruary</w:t>
        </w:r>
      </w:ins>
      <w:ins w:id="69" w:author="Rabbe, Matt" w:date="2024-05-22T08:13:00Z">
        <w:r w:rsidR="004A278E">
          <w:rPr>
            <w:rFonts w:cstheme="minorHAnsi"/>
          </w:rPr>
          <w:t>-Mar</w:t>
        </w:r>
        <w:r w:rsidR="006D16A7">
          <w:rPr>
            <w:rFonts w:cstheme="minorHAnsi"/>
          </w:rPr>
          <w:t>ch</w:t>
        </w:r>
        <w:r w:rsidR="004A278E">
          <w:rPr>
            <w:rFonts w:cstheme="minorHAnsi"/>
          </w:rPr>
          <w:t xml:space="preserve"> </w:t>
        </w:r>
      </w:ins>
      <w:ins w:id="70" w:author="Rabbe, Matt" w:date="2024-05-22T07:25:00Z">
        <w:r w:rsidR="00712938">
          <w:rPr>
            <w:rFonts w:cstheme="minorHAnsi"/>
          </w:rPr>
          <w:t xml:space="preserve">pulse </w:t>
        </w:r>
      </w:ins>
      <w:r w:rsidR="00D22138">
        <w:rPr>
          <w:rFonts w:cstheme="minorHAnsi"/>
        </w:rPr>
        <w:t xml:space="preserve">target flow </w:t>
      </w:r>
      <w:ins w:id="71" w:author="Rabbe, Matt" w:date="2024-05-22T08:14:00Z">
        <w:r w:rsidR="006D16A7">
          <w:rPr>
            <w:rFonts w:cstheme="minorHAnsi"/>
          </w:rPr>
          <w:t xml:space="preserve">of 3400 </w:t>
        </w:r>
        <w:proofErr w:type="spellStart"/>
        <w:r w:rsidR="006D16A7">
          <w:rPr>
            <w:rFonts w:cstheme="minorHAnsi"/>
          </w:rPr>
          <w:t>cfs</w:t>
        </w:r>
        <w:proofErr w:type="spellEnd"/>
        <w:r w:rsidR="006D16A7">
          <w:rPr>
            <w:rFonts w:cstheme="minorHAnsi"/>
          </w:rPr>
          <w:t xml:space="preserve"> </w:t>
        </w:r>
      </w:ins>
      <w:ins w:id="72" w:author="Rabbe, Matt" w:date="2024-05-22T07:26:00Z">
        <w:r w:rsidR="00F05085">
          <w:rPr>
            <w:rFonts w:cstheme="minorHAnsi"/>
          </w:rPr>
          <w:t xml:space="preserve">with the intent of </w:t>
        </w:r>
      </w:ins>
      <w:del w:id="73" w:author="Rabbe, Matt" w:date="2024-05-22T07:26:00Z">
        <w:r w:rsidR="00D22138" w:rsidDel="00F05085">
          <w:rPr>
            <w:rFonts w:cstheme="minorHAnsi"/>
          </w:rPr>
          <w:delText>to support</w:delText>
        </w:r>
      </w:del>
      <w:r w:rsidR="00D22138">
        <w:rPr>
          <w:rFonts w:cstheme="minorHAnsi"/>
        </w:rPr>
        <w:t xml:space="preserve"> </w:t>
      </w:r>
      <w:ins w:id="74" w:author="Rabbe, Matt" w:date="2024-05-22T07:26:00Z">
        <w:r w:rsidR="009C7B95">
          <w:rPr>
            <w:rFonts w:cstheme="minorHAnsi"/>
          </w:rPr>
          <w:t xml:space="preserve">increasing saturation or ponding in </w:t>
        </w:r>
      </w:ins>
      <w:r w:rsidR="00D22138">
        <w:rPr>
          <w:rFonts w:cstheme="minorHAnsi"/>
        </w:rPr>
        <w:t>wet meadows</w:t>
      </w:r>
      <w:ins w:id="75" w:author="Rabbe, Matt" w:date="2024-05-22T07:26:00Z">
        <w:r w:rsidR="00B14DAB">
          <w:rPr>
            <w:rFonts w:cstheme="minorHAnsi"/>
          </w:rPr>
          <w:t xml:space="preserve">, </w:t>
        </w:r>
      </w:ins>
      <w:ins w:id="76" w:author="Rabbe, Matt" w:date="2024-05-22T07:27:00Z">
        <w:r w:rsidR="00B14DAB">
          <w:rPr>
            <w:rFonts w:cstheme="minorHAnsi"/>
          </w:rPr>
          <w:t>as research to date indicates we would need to release more water than capacity</w:t>
        </w:r>
      </w:ins>
      <w:ins w:id="77" w:author="Rabbe, Matt" w:date="2024-05-22T07:29:00Z">
        <w:r w:rsidR="008A604C">
          <w:rPr>
            <w:rFonts w:cstheme="minorHAnsi"/>
          </w:rPr>
          <w:t xml:space="preserve"> constraints allow</w:t>
        </w:r>
      </w:ins>
      <w:ins w:id="78" w:author="Rabbe, Matt" w:date="2024-05-22T07:27:00Z">
        <w:r w:rsidR="001122E3">
          <w:rPr>
            <w:rFonts w:cstheme="minorHAnsi"/>
          </w:rPr>
          <w:t xml:space="preserve"> and it may not be an effective use of water</w:t>
        </w:r>
      </w:ins>
      <w:r w:rsidR="00D22138">
        <w:rPr>
          <w:rFonts w:cstheme="minorHAnsi"/>
        </w:rPr>
        <w:t xml:space="preserve">. </w:t>
      </w:r>
      <w:commentRangeEnd w:id="62"/>
      <w:r w:rsidR="00CC4236">
        <w:rPr>
          <w:rStyle w:val="CommentReference"/>
        </w:rPr>
        <w:commentReference w:id="62"/>
      </w:r>
      <w:r w:rsidR="00D365D4">
        <w:rPr>
          <w:rFonts w:cstheme="minorHAnsi"/>
        </w:rPr>
        <w:t>The FWS would like to s</w:t>
      </w:r>
      <w:r w:rsidR="00D22138">
        <w:rPr>
          <w:rFonts w:cstheme="minorHAnsi"/>
        </w:rPr>
        <w:t xml:space="preserve">hift focus </w:t>
      </w:r>
      <w:r w:rsidR="00D365D4">
        <w:rPr>
          <w:rFonts w:cstheme="minorHAnsi"/>
        </w:rPr>
        <w:t xml:space="preserve">on how to </w:t>
      </w:r>
      <w:r w:rsidR="00D22138">
        <w:rPr>
          <w:rFonts w:cstheme="minorHAnsi"/>
        </w:rPr>
        <w:t xml:space="preserve">manage properties we will keep in </w:t>
      </w:r>
      <w:r w:rsidR="00D365D4">
        <w:rPr>
          <w:rFonts w:cstheme="minorHAnsi"/>
        </w:rPr>
        <w:t xml:space="preserve">the </w:t>
      </w:r>
      <w:r w:rsidR="00D22138">
        <w:rPr>
          <w:rFonts w:cstheme="minorHAnsi"/>
        </w:rPr>
        <w:t xml:space="preserve">suite of Program lands. Walters </w:t>
      </w:r>
      <w:r w:rsidR="00D365D4">
        <w:rPr>
          <w:rFonts w:cstheme="minorHAnsi"/>
        </w:rPr>
        <w:t xml:space="preserve">said, </w:t>
      </w:r>
      <w:r w:rsidR="00D22138">
        <w:rPr>
          <w:rFonts w:cstheme="minorHAnsi"/>
        </w:rPr>
        <w:t xml:space="preserve">we will keep </w:t>
      </w:r>
      <w:proofErr w:type="gramStart"/>
      <w:r w:rsidR="00D365D4">
        <w:rPr>
          <w:rFonts w:cstheme="minorHAnsi"/>
        </w:rPr>
        <w:t>them</w:t>
      </w:r>
      <w:proofErr w:type="gramEnd"/>
      <w:r w:rsidR="00D365D4">
        <w:rPr>
          <w:rFonts w:cstheme="minorHAnsi"/>
        </w:rPr>
        <w:t xml:space="preserve"> and</w:t>
      </w:r>
      <w:r w:rsidR="00D22138">
        <w:rPr>
          <w:rFonts w:cstheme="minorHAnsi"/>
        </w:rPr>
        <w:t xml:space="preserve"> we will play with the management. </w:t>
      </w:r>
      <w:r w:rsidR="00D365D4">
        <w:rPr>
          <w:rFonts w:cstheme="minorHAnsi"/>
        </w:rPr>
        <w:t>Walters said there is no</w:t>
      </w:r>
      <w:r w:rsidR="00D22138">
        <w:rPr>
          <w:rFonts w:cstheme="minorHAnsi"/>
        </w:rPr>
        <w:t xml:space="preserve"> need to do any more science on wet meadows. Jenniges said </w:t>
      </w:r>
      <w:r w:rsidR="00D365D4">
        <w:rPr>
          <w:rFonts w:cstheme="minorHAnsi"/>
        </w:rPr>
        <w:t xml:space="preserve">the Program document </w:t>
      </w:r>
      <w:r w:rsidR="00D22138">
        <w:rPr>
          <w:rFonts w:cstheme="minorHAnsi"/>
        </w:rPr>
        <w:t xml:space="preserve">says </w:t>
      </w:r>
      <w:r w:rsidR="00D365D4">
        <w:rPr>
          <w:rFonts w:cstheme="minorHAnsi"/>
        </w:rPr>
        <w:t xml:space="preserve">we </w:t>
      </w:r>
      <w:r w:rsidR="00D22138">
        <w:rPr>
          <w:rFonts w:cstheme="minorHAnsi"/>
        </w:rPr>
        <w:t xml:space="preserve">need a certain </w:t>
      </w:r>
      <w:proofErr w:type="gramStart"/>
      <w:r w:rsidR="00D22138">
        <w:rPr>
          <w:rFonts w:cstheme="minorHAnsi"/>
        </w:rPr>
        <w:t>amount</w:t>
      </w:r>
      <w:proofErr w:type="gramEnd"/>
      <w:r w:rsidR="00D22138">
        <w:rPr>
          <w:rFonts w:cstheme="minorHAnsi"/>
        </w:rPr>
        <w:t xml:space="preserve"> of wet meadows</w:t>
      </w:r>
      <w:r w:rsidR="00D365D4">
        <w:rPr>
          <w:rFonts w:cstheme="minorHAnsi"/>
        </w:rPr>
        <w:t xml:space="preserve"> in complex habitat and this group is </w:t>
      </w:r>
      <w:r w:rsidR="00D22138">
        <w:rPr>
          <w:rFonts w:cstheme="minorHAnsi"/>
        </w:rPr>
        <w:t xml:space="preserve">not looking to change that. </w:t>
      </w:r>
      <w:r w:rsidR="00D365D4">
        <w:rPr>
          <w:rFonts w:cstheme="minorHAnsi"/>
        </w:rPr>
        <w:lastRenderedPageBreak/>
        <w:t>We may</w:t>
      </w:r>
      <w:r w:rsidR="00D22138">
        <w:rPr>
          <w:rFonts w:cstheme="minorHAnsi"/>
        </w:rPr>
        <w:t xml:space="preserve"> want to alter how </w:t>
      </w:r>
      <w:r w:rsidR="00D365D4">
        <w:rPr>
          <w:rFonts w:cstheme="minorHAnsi"/>
        </w:rPr>
        <w:t>we</w:t>
      </w:r>
      <w:r w:rsidR="00D22138">
        <w:rPr>
          <w:rFonts w:cstheme="minorHAnsi"/>
        </w:rPr>
        <w:t xml:space="preserve"> keep them wet if that is an available option. Henry asked </w:t>
      </w:r>
      <w:r>
        <w:rPr>
          <w:rFonts w:cstheme="minorHAnsi"/>
        </w:rPr>
        <w:t>Walters</w:t>
      </w:r>
      <w:r w:rsidR="00D22138">
        <w:rPr>
          <w:rFonts w:cstheme="minorHAnsi"/>
        </w:rPr>
        <w:t xml:space="preserve"> to clarify</w:t>
      </w:r>
      <w:r w:rsidR="00964755">
        <w:rPr>
          <w:rFonts w:cstheme="minorHAnsi"/>
        </w:rPr>
        <w:t xml:space="preserve"> what he meant by saying</w:t>
      </w:r>
      <w:r w:rsidR="00D22138">
        <w:rPr>
          <w:rFonts w:cstheme="minorHAnsi"/>
        </w:rPr>
        <w:t xml:space="preserve"> “</w:t>
      </w:r>
      <w:r w:rsidR="00964755">
        <w:rPr>
          <w:rFonts w:cstheme="minorHAnsi"/>
        </w:rPr>
        <w:t>W</w:t>
      </w:r>
      <w:r w:rsidR="00D22138">
        <w:rPr>
          <w:rFonts w:cstheme="minorHAnsi"/>
        </w:rPr>
        <w:t>e do not need to do any more wet meadow science”</w:t>
      </w:r>
      <w:r w:rsidR="00964755">
        <w:rPr>
          <w:rFonts w:cstheme="minorHAnsi"/>
        </w:rPr>
        <w:t>.</w:t>
      </w:r>
      <w:r w:rsidR="00D22138">
        <w:rPr>
          <w:rFonts w:cstheme="minorHAnsi"/>
        </w:rPr>
        <w:t xml:space="preserve"> </w:t>
      </w:r>
      <w:r w:rsidR="00964755">
        <w:rPr>
          <w:rFonts w:cstheme="minorHAnsi"/>
        </w:rPr>
        <w:t xml:space="preserve">We have EBQs with landcover proposed as alternative hypotheses for why WC stop and stay longer. </w:t>
      </w:r>
      <w:r w:rsidR="00D22138">
        <w:rPr>
          <w:rFonts w:cstheme="minorHAnsi"/>
        </w:rPr>
        <w:t xml:space="preserve">Walters says we don’t need any more science to define what a wet meadow is. </w:t>
      </w:r>
      <w:r w:rsidR="00964755">
        <w:rPr>
          <w:rFonts w:cstheme="minorHAnsi"/>
        </w:rPr>
        <w:t>We can s</w:t>
      </w:r>
      <w:r w:rsidR="00D22138">
        <w:rPr>
          <w:rFonts w:cstheme="minorHAnsi"/>
        </w:rPr>
        <w:t xml:space="preserve">till do the work to classify it for EBQ landcover designations. Rabbe went further and said maybe </w:t>
      </w:r>
      <w:r w:rsidR="00964755">
        <w:rPr>
          <w:rFonts w:cstheme="minorHAnsi"/>
        </w:rPr>
        <w:t>we don’t need</w:t>
      </w:r>
      <w:r w:rsidR="00D22138">
        <w:rPr>
          <w:rFonts w:cstheme="minorHAnsi"/>
        </w:rPr>
        <w:t xml:space="preserve"> to do that, we know WC use corn and wet meadows over larger </w:t>
      </w:r>
      <w:r w:rsidR="00964755">
        <w:rPr>
          <w:rFonts w:cstheme="minorHAnsi"/>
        </w:rPr>
        <w:t xml:space="preserve">spatial </w:t>
      </w:r>
      <w:r w:rsidR="00D22138">
        <w:rPr>
          <w:rFonts w:cstheme="minorHAnsi"/>
        </w:rPr>
        <w:t>scale</w:t>
      </w:r>
      <w:r w:rsidR="00964755">
        <w:rPr>
          <w:rFonts w:cstheme="minorHAnsi"/>
        </w:rPr>
        <w:t xml:space="preserve">, but the amount of these in the landscape </w:t>
      </w:r>
      <w:r w:rsidR="00D22138">
        <w:rPr>
          <w:rFonts w:cstheme="minorHAnsi"/>
        </w:rPr>
        <w:t xml:space="preserve">are outside our control. Farnsworth </w:t>
      </w:r>
      <w:r w:rsidR="00964755">
        <w:rPr>
          <w:rFonts w:cstheme="minorHAnsi"/>
        </w:rPr>
        <w:t>asked</w:t>
      </w:r>
      <w:r w:rsidR="00D22138">
        <w:rPr>
          <w:rFonts w:cstheme="minorHAnsi"/>
        </w:rPr>
        <w:t xml:space="preserve"> what </w:t>
      </w:r>
      <w:r w:rsidR="00964755">
        <w:rPr>
          <w:rFonts w:cstheme="minorHAnsi"/>
        </w:rPr>
        <w:t>the TAC wants him to</w:t>
      </w:r>
      <w:r w:rsidR="00D22138">
        <w:rPr>
          <w:rFonts w:cstheme="minorHAnsi"/>
        </w:rPr>
        <w:t xml:space="preserve"> communicate to </w:t>
      </w:r>
      <w:r w:rsidR="00964755">
        <w:rPr>
          <w:rFonts w:cstheme="minorHAnsi"/>
        </w:rPr>
        <w:t xml:space="preserve">the </w:t>
      </w:r>
      <w:r w:rsidR="00D22138">
        <w:rPr>
          <w:rFonts w:cstheme="minorHAnsi"/>
        </w:rPr>
        <w:t>GC in June</w:t>
      </w:r>
      <w:r w:rsidR="00964755">
        <w:rPr>
          <w:rFonts w:cstheme="minorHAnsi"/>
        </w:rPr>
        <w:t>?</w:t>
      </w:r>
      <w:r w:rsidR="00D22138">
        <w:rPr>
          <w:rFonts w:cstheme="minorHAnsi"/>
        </w:rPr>
        <w:t xml:space="preserve"> </w:t>
      </w:r>
      <w:r w:rsidR="00964755">
        <w:rPr>
          <w:rFonts w:cstheme="minorHAnsi"/>
        </w:rPr>
        <w:t>What information do we need</w:t>
      </w:r>
      <w:r w:rsidR="00D22138">
        <w:rPr>
          <w:rFonts w:cstheme="minorHAnsi"/>
        </w:rPr>
        <w:t xml:space="preserve"> to put ourselves in a good position to negotiate a </w:t>
      </w:r>
      <w:r w:rsidR="00964755">
        <w:rPr>
          <w:rFonts w:cstheme="minorHAnsi"/>
        </w:rPr>
        <w:t>S</w:t>
      </w:r>
      <w:r w:rsidR="00D22138">
        <w:rPr>
          <w:rFonts w:cstheme="minorHAnsi"/>
        </w:rPr>
        <w:t xml:space="preserve">econd </w:t>
      </w:r>
      <w:r w:rsidR="00964755">
        <w:rPr>
          <w:rFonts w:cstheme="minorHAnsi"/>
        </w:rPr>
        <w:t>I</w:t>
      </w:r>
      <w:r w:rsidR="00D22138">
        <w:rPr>
          <w:rFonts w:cstheme="minorHAnsi"/>
        </w:rPr>
        <w:t xml:space="preserve">ncrement? </w:t>
      </w:r>
      <w:r w:rsidR="00964755">
        <w:rPr>
          <w:rFonts w:cstheme="minorHAnsi"/>
        </w:rPr>
        <w:t>Farnsworth</w:t>
      </w:r>
      <w:r w:rsidR="00D22138">
        <w:rPr>
          <w:rFonts w:cstheme="minorHAnsi"/>
        </w:rPr>
        <w:t xml:space="preserve"> needs technical</w:t>
      </w:r>
      <w:r w:rsidR="00964755">
        <w:rPr>
          <w:rFonts w:cstheme="minorHAnsi"/>
        </w:rPr>
        <w:t xml:space="preserve"> support from the TAC specifying </w:t>
      </w:r>
      <w:r w:rsidR="00D22138">
        <w:rPr>
          <w:rFonts w:cstheme="minorHAnsi"/>
        </w:rPr>
        <w:t xml:space="preserve">why </w:t>
      </w:r>
      <w:r w:rsidR="00964755">
        <w:rPr>
          <w:rFonts w:cstheme="minorHAnsi"/>
        </w:rPr>
        <w:t>they</w:t>
      </w:r>
      <w:r w:rsidR="00D22138">
        <w:rPr>
          <w:rFonts w:cstheme="minorHAnsi"/>
        </w:rPr>
        <w:t xml:space="preserve"> </w:t>
      </w:r>
      <w:r w:rsidR="00964755">
        <w:rPr>
          <w:rFonts w:cstheme="minorHAnsi"/>
        </w:rPr>
        <w:t xml:space="preserve">are </w:t>
      </w:r>
      <w:r w:rsidR="00D22138">
        <w:rPr>
          <w:rFonts w:cstheme="minorHAnsi"/>
        </w:rPr>
        <w:t xml:space="preserve">saying we need every grassland we </w:t>
      </w:r>
      <w:proofErr w:type="gramStart"/>
      <w:r w:rsidR="00D22138">
        <w:rPr>
          <w:rFonts w:cstheme="minorHAnsi"/>
        </w:rPr>
        <w:t>have?</w:t>
      </w:r>
      <w:proofErr w:type="gramEnd"/>
      <w:r w:rsidR="00D22138">
        <w:rPr>
          <w:rFonts w:cstheme="minorHAnsi"/>
        </w:rPr>
        <w:t xml:space="preserve"> Rabbe </w:t>
      </w:r>
      <w:r w:rsidR="00964755">
        <w:rPr>
          <w:rFonts w:cstheme="minorHAnsi"/>
        </w:rPr>
        <w:t xml:space="preserve">said grasslands </w:t>
      </w:r>
      <w:r w:rsidR="00D22138">
        <w:rPr>
          <w:rFonts w:cstheme="minorHAnsi"/>
        </w:rPr>
        <w:t xml:space="preserve">serve as buffer </w:t>
      </w:r>
      <w:ins w:id="79" w:author="Rabbe, Matt" w:date="2024-05-22T07:31:00Z">
        <w:r w:rsidR="00FB592A">
          <w:rPr>
            <w:rFonts w:cstheme="minorHAnsi"/>
          </w:rPr>
          <w:t xml:space="preserve">at a minimum </w:t>
        </w:r>
      </w:ins>
      <w:r w:rsidR="00D22138">
        <w:rPr>
          <w:rFonts w:cstheme="minorHAnsi"/>
        </w:rPr>
        <w:t>and protection to riverine grounds. Jenniges does not want to renegotiate a Land Plan even if WC don’t use them. Schellpeper said maybe GC will want to reevaluate</w:t>
      </w:r>
      <w:r w:rsidR="00964755">
        <w:rPr>
          <w:rFonts w:cstheme="minorHAnsi"/>
        </w:rPr>
        <w:t xml:space="preserve"> the amount of grassland they own</w:t>
      </w:r>
      <w:r w:rsidR="00D22138">
        <w:rPr>
          <w:rFonts w:cstheme="minorHAnsi"/>
        </w:rPr>
        <w:t xml:space="preserve">. Rabbe </w:t>
      </w:r>
      <w:r w:rsidR="00964755">
        <w:rPr>
          <w:rFonts w:cstheme="minorHAnsi"/>
        </w:rPr>
        <w:t xml:space="preserve">said </w:t>
      </w:r>
      <w:proofErr w:type="spellStart"/>
      <w:r w:rsidR="00964755">
        <w:rPr>
          <w:rFonts w:cstheme="minorHAnsi"/>
        </w:rPr>
        <w:t>he</w:t>
      </w:r>
      <w:del w:id="80" w:author="Rabbe, Matt" w:date="2024-07-08T10:50:00Z">
        <w:r w:rsidR="00964755" w:rsidDel="007647B9">
          <w:rPr>
            <w:rFonts w:cstheme="minorHAnsi"/>
          </w:rPr>
          <w:delText xml:space="preserve"> and </w:delText>
        </w:r>
        <w:r w:rsidR="00D22138" w:rsidDel="007647B9">
          <w:rPr>
            <w:rFonts w:cstheme="minorHAnsi"/>
          </w:rPr>
          <w:delText>Porath</w:delText>
        </w:r>
      </w:del>
      <w:ins w:id="81" w:author="Rabbe, Matt" w:date="2024-05-22T16:04:00Z">
        <w:r w:rsidR="003C4AEC">
          <w:rPr>
            <w:rFonts w:cstheme="minorHAnsi"/>
          </w:rPr>
          <w:t>had</w:t>
        </w:r>
        <w:proofErr w:type="spellEnd"/>
        <w:r w:rsidR="003C4AEC">
          <w:rPr>
            <w:rFonts w:cstheme="minorHAnsi"/>
          </w:rPr>
          <w:t xml:space="preserve"> discussed t</w:t>
        </w:r>
      </w:ins>
      <w:ins w:id="82" w:author="Rabbe, Matt" w:date="2024-05-22T16:05:00Z">
        <w:r w:rsidR="003C4AEC">
          <w:rPr>
            <w:rFonts w:cstheme="minorHAnsi"/>
          </w:rPr>
          <w:t xml:space="preserve">his internally with FWS leadership and </w:t>
        </w:r>
      </w:ins>
      <w:ins w:id="83" w:author="Rabbe, Matt" w:date="2024-05-22T07:31:00Z">
        <w:r w:rsidR="00FE6D61">
          <w:rPr>
            <w:rFonts w:cstheme="minorHAnsi"/>
          </w:rPr>
          <w:t>r</w:t>
        </w:r>
      </w:ins>
      <w:ins w:id="84" w:author="Rabbe, Matt" w:date="2024-05-22T07:32:00Z">
        <w:r w:rsidR="00FE6D61">
          <w:rPr>
            <w:rFonts w:cstheme="minorHAnsi"/>
          </w:rPr>
          <w:t xml:space="preserve">eiterated </w:t>
        </w:r>
      </w:ins>
      <w:ins w:id="85" w:author="Rabbe, Matt" w:date="2024-05-22T16:05:00Z">
        <w:r w:rsidR="00C35B99">
          <w:rPr>
            <w:rFonts w:cstheme="minorHAnsi"/>
          </w:rPr>
          <w:t xml:space="preserve">that </w:t>
        </w:r>
      </w:ins>
      <w:ins w:id="86" w:author="Rabbe, Matt" w:date="2024-05-22T07:32:00Z">
        <w:r w:rsidR="00FE6D61">
          <w:rPr>
            <w:rFonts w:cstheme="minorHAnsi"/>
          </w:rPr>
          <w:t>FWS</w:t>
        </w:r>
      </w:ins>
      <w:ins w:id="87" w:author="Rabbe, Matt" w:date="2024-07-08T10:50:00Z">
        <w:r w:rsidR="001626B2">
          <w:rPr>
            <w:rFonts w:cstheme="minorHAnsi"/>
          </w:rPr>
          <w:t xml:space="preserve"> </w:t>
        </w:r>
      </w:ins>
      <w:del w:id="88" w:author="Rabbe, Matt" w:date="2024-07-08T10:50:00Z">
        <w:r w:rsidR="00D22138" w:rsidDel="001626B2">
          <w:rPr>
            <w:rFonts w:cstheme="minorHAnsi"/>
          </w:rPr>
          <w:delText xml:space="preserve"> </w:delText>
        </w:r>
      </w:del>
      <w:r w:rsidR="00D22138">
        <w:rPr>
          <w:rFonts w:cstheme="minorHAnsi"/>
        </w:rPr>
        <w:t xml:space="preserve">will not support excessing. </w:t>
      </w:r>
      <w:r w:rsidR="00964755">
        <w:rPr>
          <w:rFonts w:cstheme="minorHAnsi"/>
        </w:rPr>
        <w:t>These grasslands g</w:t>
      </w:r>
      <w:r w:rsidR="0057093F">
        <w:rPr>
          <w:rFonts w:cstheme="minorHAnsi"/>
        </w:rPr>
        <w:t>et variable use and provide</w:t>
      </w:r>
      <w:r w:rsidR="00964755">
        <w:rPr>
          <w:rFonts w:cstheme="minorHAnsi"/>
        </w:rPr>
        <w:t xml:space="preserve"> a </w:t>
      </w:r>
      <w:r w:rsidR="0057093F">
        <w:rPr>
          <w:rFonts w:cstheme="minorHAnsi"/>
        </w:rPr>
        <w:t>buffer.</w:t>
      </w:r>
      <w:r w:rsidR="00964755">
        <w:rPr>
          <w:rFonts w:cstheme="minorHAnsi"/>
        </w:rPr>
        <w:t xml:space="preserve"> </w:t>
      </w:r>
      <w:r w:rsidR="0057093F">
        <w:rPr>
          <w:rFonts w:cstheme="minorHAnsi"/>
        </w:rPr>
        <w:t xml:space="preserve">Walters says </w:t>
      </w:r>
      <w:r w:rsidR="00964755">
        <w:rPr>
          <w:rFonts w:cstheme="minorHAnsi"/>
        </w:rPr>
        <w:t xml:space="preserve">there is no </w:t>
      </w:r>
      <w:r w:rsidR="0057093F">
        <w:rPr>
          <w:rFonts w:cstheme="minorHAnsi"/>
        </w:rPr>
        <w:t xml:space="preserve">blanket answer, depending on </w:t>
      </w:r>
      <w:r w:rsidR="00964755">
        <w:rPr>
          <w:rFonts w:cstheme="minorHAnsi"/>
        </w:rPr>
        <w:t xml:space="preserve">the </w:t>
      </w:r>
      <w:r w:rsidR="0057093F">
        <w:rPr>
          <w:rFonts w:cstheme="minorHAnsi"/>
        </w:rPr>
        <w:t xml:space="preserve">complex </w:t>
      </w:r>
      <w:r w:rsidR="00964755">
        <w:rPr>
          <w:rFonts w:cstheme="minorHAnsi"/>
        </w:rPr>
        <w:t xml:space="preserve">some grasslands </w:t>
      </w:r>
      <w:r w:rsidR="0057093F">
        <w:rPr>
          <w:rFonts w:cstheme="minorHAnsi"/>
        </w:rPr>
        <w:t xml:space="preserve">may get more or less use. Farnsworth asked </w:t>
      </w:r>
      <w:r w:rsidR="00964755">
        <w:rPr>
          <w:rFonts w:cstheme="minorHAnsi"/>
        </w:rPr>
        <w:t xml:space="preserve">again </w:t>
      </w:r>
      <w:r w:rsidR="0057093F">
        <w:rPr>
          <w:rFonts w:cstheme="minorHAnsi"/>
        </w:rPr>
        <w:t xml:space="preserve">for </w:t>
      </w:r>
      <w:r w:rsidR="00964755">
        <w:rPr>
          <w:rFonts w:cstheme="minorHAnsi"/>
        </w:rPr>
        <w:t xml:space="preserve">a </w:t>
      </w:r>
      <w:r w:rsidR="0057093F">
        <w:rPr>
          <w:rFonts w:cstheme="minorHAnsi"/>
        </w:rPr>
        <w:t xml:space="preserve">technical reason for keeping </w:t>
      </w:r>
      <w:r w:rsidR="00964755">
        <w:rPr>
          <w:rFonts w:cstheme="minorHAnsi"/>
        </w:rPr>
        <w:t>wet meadows to provide to GC members</w:t>
      </w:r>
      <w:r w:rsidR="0057093F">
        <w:rPr>
          <w:rFonts w:cstheme="minorHAnsi"/>
        </w:rPr>
        <w:t xml:space="preserve">. Flyr said </w:t>
      </w:r>
      <w:r w:rsidR="00964755">
        <w:rPr>
          <w:rFonts w:cstheme="minorHAnsi"/>
        </w:rPr>
        <w:t xml:space="preserve">she thinks it is </w:t>
      </w:r>
      <w:r w:rsidR="0057093F">
        <w:rPr>
          <w:rFonts w:cstheme="minorHAnsi"/>
        </w:rPr>
        <w:t xml:space="preserve">premature to talk about excessing </w:t>
      </w:r>
      <w:r w:rsidR="00964755">
        <w:rPr>
          <w:rFonts w:cstheme="minorHAnsi"/>
        </w:rPr>
        <w:t xml:space="preserve">land </w:t>
      </w:r>
      <w:r w:rsidR="0057093F">
        <w:rPr>
          <w:rFonts w:cstheme="minorHAnsi"/>
        </w:rPr>
        <w:t xml:space="preserve">when </w:t>
      </w:r>
      <w:r w:rsidR="00964755">
        <w:rPr>
          <w:rFonts w:cstheme="minorHAnsi"/>
        </w:rPr>
        <w:t xml:space="preserve">we are </w:t>
      </w:r>
      <w:r w:rsidR="0057093F">
        <w:rPr>
          <w:rFonts w:cstheme="minorHAnsi"/>
        </w:rPr>
        <w:t>having high use years, as crane numbers increase those birds need to go somewhere. Farnsworth</w:t>
      </w:r>
      <w:r w:rsidR="00964755">
        <w:rPr>
          <w:rFonts w:cstheme="minorHAnsi"/>
        </w:rPr>
        <w:t xml:space="preserve"> said</w:t>
      </w:r>
      <w:r w:rsidR="0057093F">
        <w:rPr>
          <w:rFonts w:cstheme="minorHAnsi"/>
        </w:rPr>
        <w:t xml:space="preserve"> if that’s a values thing, let’s just say it. Belt</w:t>
      </w:r>
      <w:r w:rsidR="00964755">
        <w:rPr>
          <w:rFonts w:cstheme="minorHAnsi"/>
        </w:rPr>
        <w:t xml:space="preserve"> asked if we have a number for </w:t>
      </w:r>
      <w:r w:rsidR="0057093F">
        <w:rPr>
          <w:rFonts w:cstheme="minorHAnsi"/>
        </w:rPr>
        <w:t xml:space="preserve">how much </w:t>
      </w:r>
      <w:r w:rsidR="00964755">
        <w:rPr>
          <w:rFonts w:cstheme="minorHAnsi"/>
        </w:rPr>
        <w:t>money is spent annually</w:t>
      </w:r>
      <w:r w:rsidR="0057093F">
        <w:rPr>
          <w:rFonts w:cstheme="minorHAnsi"/>
        </w:rPr>
        <w:t xml:space="preserve"> on</w:t>
      </w:r>
      <w:r w:rsidR="00964755">
        <w:rPr>
          <w:rFonts w:cstheme="minorHAnsi"/>
        </w:rPr>
        <w:t xml:space="preserve"> managing</w:t>
      </w:r>
      <w:r w:rsidR="0057093F">
        <w:rPr>
          <w:rFonts w:cstheme="minorHAnsi"/>
        </w:rPr>
        <w:t xml:space="preserve"> grasslands vs</w:t>
      </w:r>
      <w:r w:rsidR="00964755">
        <w:rPr>
          <w:rFonts w:cstheme="minorHAnsi"/>
        </w:rPr>
        <w:t>.</w:t>
      </w:r>
      <w:r w:rsidR="0057093F">
        <w:rPr>
          <w:rFonts w:cstheme="minorHAnsi"/>
        </w:rPr>
        <w:t xml:space="preserve"> wetlands? </w:t>
      </w:r>
      <w:r w:rsidR="00964755">
        <w:rPr>
          <w:rFonts w:cstheme="minorHAnsi"/>
        </w:rPr>
        <w:t xml:space="preserve">Farnsworth said yes </w:t>
      </w:r>
      <w:r w:rsidR="0057093F">
        <w:rPr>
          <w:rFonts w:cstheme="minorHAnsi"/>
        </w:rPr>
        <w:t>Belt sa</w:t>
      </w:r>
      <w:r w:rsidR="00964755">
        <w:rPr>
          <w:rFonts w:cstheme="minorHAnsi"/>
        </w:rPr>
        <w:t>id</w:t>
      </w:r>
      <w:r w:rsidR="0057093F">
        <w:rPr>
          <w:rFonts w:cstheme="minorHAnsi"/>
        </w:rPr>
        <w:t xml:space="preserve"> </w:t>
      </w:r>
      <w:r w:rsidR="00964755">
        <w:rPr>
          <w:rFonts w:cstheme="minorHAnsi"/>
        </w:rPr>
        <w:t>maybe</w:t>
      </w:r>
      <w:r w:rsidR="0057093F">
        <w:rPr>
          <w:rFonts w:cstheme="minorHAnsi"/>
        </w:rPr>
        <w:t xml:space="preserve"> we </w:t>
      </w:r>
      <w:r w:rsidR="00964755">
        <w:rPr>
          <w:rFonts w:cstheme="minorHAnsi"/>
        </w:rPr>
        <w:t xml:space="preserve">can </w:t>
      </w:r>
      <w:r w:rsidR="0057093F">
        <w:rPr>
          <w:rFonts w:cstheme="minorHAnsi"/>
        </w:rPr>
        <w:t xml:space="preserve">use </w:t>
      </w:r>
      <w:r w:rsidR="00964755">
        <w:rPr>
          <w:rFonts w:cstheme="minorHAnsi"/>
        </w:rPr>
        <w:t>money</w:t>
      </w:r>
      <w:r w:rsidR="0057093F">
        <w:rPr>
          <w:rFonts w:cstheme="minorHAnsi"/>
        </w:rPr>
        <w:t xml:space="preserve"> spent on management as an input for SDM. </w:t>
      </w:r>
      <w:r w:rsidR="00031018">
        <w:rPr>
          <w:rFonts w:cstheme="minorHAnsi"/>
        </w:rPr>
        <w:t xml:space="preserve">Farnsworth </w:t>
      </w:r>
      <w:r w:rsidR="00964755">
        <w:rPr>
          <w:rFonts w:cstheme="minorHAnsi"/>
        </w:rPr>
        <w:t xml:space="preserve">said he is not proposing we excess lands, but he </w:t>
      </w:r>
      <w:r w:rsidR="00031018">
        <w:rPr>
          <w:rFonts w:cstheme="minorHAnsi"/>
        </w:rPr>
        <w:t xml:space="preserve">suspects </w:t>
      </w:r>
      <w:r w:rsidR="007152B9">
        <w:rPr>
          <w:rFonts w:cstheme="minorHAnsi"/>
        </w:rPr>
        <w:t>budget will become more of a constraint in the future</w:t>
      </w:r>
      <w:r w:rsidR="00964755">
        <w:rPr>
          <w:rFonts w:cstheme="minorHAnsi"/>
        </w:rPr>
        <w:t xml:space="preserve">. Farnsworth </w:t>
      </w:r>
      <w:r w:rsidR="00031018">
        <w:rPr>
          <w:rFonts w:cstheme="minorHAnsi"/>
        </w:rPr>
        <w:t xml:space="preserve">wants to construct a </w:t>
      </w:r>
      <w:r w:rsidR="00EA77E4">
        <w:rPr>
          <w:rFonts w:cstheme="minorHAnsi"/>
        </w:rPr>
        <w:t xml:space="preserve">technical </w:t>
      </w:r>
      <w:r w:rsidR="00031018">
        <w:rPr>
          <w:rFonts w:cstheme="minorHAnsi"/>
        </w:rPr>
        <w:t xml:space="preserve">framework around </w:t>
      </w:r>
      <w:r w:rsidR="00EA77E4">
        <w:rPr>
          <w:rFonts w:cstheme="minorHAnsi"/>
        </w:rPr>
        <w:t>grasslands to</w:t>
      </w:r>
      <w:r w:rsidR="00031018">
        <w:rPr>
          <w:rFonts w:cstheme="minorHAnsi"/>
        </w:rPr>
        <w:t xml:space="preserve"> keep them from being the</w:t>
      </w:r>
      <w:r w:rsidR="00EA77E4">
        <w:rPr>
          <w:rFonts w:cstheme="minorHAnsi"/>
        </w:rPr>
        <w:t xml:space="preserve"> </w:t>
      </w:r>
      <w:r w:rsidR="00031018">
        <w:rPr>
          <w:rFonts w:cstheme="minorHAnsi"/>
        </w:rPr>
        <w:t xml:space="preserve">first thing to cut. </w:t>
      </w:r>
      <w:r w:rsidR="00EA77E4">
        <w:rPr>
          <w:rFonts w:cstheme="minorHAnsi"/>
        </w:rPr>
        <w:t>He s</w:t>
      </w:r>
      <w:r w:rsidR="00031018">
        <w:rPr>
          <w:rFonts w:cstheme="minorHAnsi"/>
        </w:rPr>
        <w:t>uggested giving them value through</w:t>
      </w:r>
      <w:r w:rsidR="00EA77E4">
        <w:rPr>
          <w:rFonts w:cstheme="minorHAnsi"/>
        </w:rPr>
        <w:t xml:space="preserve"> their contribution as</w:t>
      </w:r>
      <w:r w:rsidR="00031018">
        <w:rPr>
          <w:rFonts w:cstheme="minorHAnsi"/>
        </w:rPr>
        <w:t xml:space="preserve"> buffer or</w:t>
      </w:r>
      <w:r w:rsidR="00EA77E4">
        <w:rPr>
          <w:rFonts w:cstheme="minorHAnsi"/>
        </w:rPr>
        <w:t xml:space="preserve"> to</w:t>
      </w:r>
      <w:r w:rsidR="00031018">
        <w:rPr>
          <w:rFonts w:cstheme="minorHAnsi"/>
        </w:rPr>
        <w:t xml:space="preserve"> Other Species of Concern. </w:t>
      </w:r>
      <w:r w:rsidR="00F115FC">
        <w:rPr>
          <w:rFonts w:cstheme="minorHAnsi"/>
        </w:rPr>
        <w:t xml:space="preserve">Altenhofen asked if </w:t>
      </w:r>
      <w:r w:rsidR="00EA77E4">
        <w:rPr>
          <w:rFonts w:cstheme="minorHAnsi"/>
        </w:rPr>
        <w:t>the Program will be acquiring</w:t>
      </w:r>
      <w:r w:rsidR="00F115FC">
        <w:rPr>
          <w:rFonts w:cstheme="minorHAnsi"/>
        </w:rPr>
        <w:t xml:space="preserve"> more land in Second Increment and if </w:t>
      </w:r>
      <w:r w:rsidR="00EA77E4">
        <w:rPr>
          <w:rFonts w:cstheme="minorHAnsi"/>
        </w:rPr>
        <w:t xml:space="preserve">the </w:t>
      </w:r>
      <w:r w:rsidR="00F115FC">
        <w:rPr>
          <w:rFonts w:cstheme="minorHAnsi"/>
        </w:rPr>
        <w:t xml:space="preserve">ISAC </w:t>
      </w:r>
      <w:r w:rsidR="00EA77E4">
        <w:rPr>
          <w:rFonts w:cstheme="minorHAnsi"/>
        </w:rPr>
        <w:t xml:space="preserve">is </w:t>
      </w:r>
      <w:r w:rsidR="00F115FC">
        <w:rPr>
          <w:rFonts w:cstheme="minorHAnsi"/>
        </w:rPr>
        <w:t>involved in decision? Farnsworth</w:t>
      </w:r>
      <w:r w:rsidR="00EA77E4">
        <w:rPr>
          <w:rFonts w:cstheme="minorHAnsi"/>
        </w:rPr>
        <w:t xml:space="preserve"> said we don’t know about the land acquisition as there has been</w:t>
      </w:r>
      <w:r w:rsidR="00F115FC">
        <w:rPr>
          <w:rFonts w:cstheme="minorHAnsi"/>
        </w:rPr>
        <w:t xml:space="preserve"> no negotiation yet</w:t>
      </w:r>
      <w:r w:rsidR="00EA77E4">
        <w:rPr>
          <w:rFonts w:cstheme="minorHAnsi"/>
        </w:rPr>
        <w:t>. He said we try to</w:t>
      </w:r>
      <w:r w:rsidR="00F115FC">
        <w:rPr>
          <w:rFonts w:cstheme="minorHAnsi"/>
        </w:rPr>
        <w:t xml:space="preserve"> keep </w:t>
      </w:r>
      <w:r w:rsidR="00EA77E4">
        <w:rPr>
          <w:rFonts w:cstheme="minorHAnsi"/>
        </w:rPr>
        <w:t xml:space="preserve">the </w:t>
      </w:r>
      <w:r w:rsidR="00F115FC">
        <w:rPr>
          <w:rFonts w:cstheme="minorHAnsi"/>
        </w:rPr>
        <w:t xml:space="preserve">ISAC out of </w:t>
      </w:r>
      <w:r w:rsidR="00EA77E4">
        <w:rPr>
          <w:rFonts w:cstheme="minorHAnsi"/>
        </w:rPr>
        <w:t>things like this</w:t>
      </w:r>
      <w:r w:rsidR="00F115FC">
        <w:rPr>
          <w:rFonts w:cstheme="minorHAnsi"/>
        </w:rPr>
        <w:t xml:space="preserve">. </w:t>
      </w:r>
      <w:r w:rsidR="0096113B">
        <w:rPr>
          <w:rFonts w:cstheme="minorHAnsi"/>
        </w:rPr>
        <w:t xml:space="preserve">Rabbe said </w:t>
      </w:r>
      <w:r w:rsidR="0059536B">
        <w:rPr>
          <w:rFonts w:cstheme="minorHAnsi"/>
        </w:rPr>
        <w:t>let’s</w:t>
      </w:r>
      <w:r w:rsidR="0096113B">
        <w:rPr>
          <w:rFonts w:cstheme="minorHAnsi"/>
        </w:rPr>
        <w:t xml:space="preserve"> get back to </w:t>
      </w:r>
      <w:r w:rsidR="0059536B">
        <w:rPr>
          <w:rFonts w:cstheme="minorHAnsi"/>
        </w:rPr>
        <w:t xml:space="preserve">the </w:t>
      </w:r>
      <w:r w:rsidR="0096113B">
        <w:rPr>
          <w:rFonts w:cstheme="minorHAnsi"/>
        </w:rPr>
        <w:t xml:space="preserve">draft document and get it to the TAC for review. Henry suggested </w:t>
      </w:r>
      <w:r w:rsidR="0059536B">
        <w:rPr>
          <w:rFonts w:cstheme="minorHAnsi"/>
        </w:rPr>
        <w:t xml:space="preserve">the TAC </w:t>
      </w:r>
      <w:r w:rsidR="0096113B">
        <w:rPr>
          <w:rFonts w:cstheme="minorHAnsi"/>
        </w:rPr>
        <w:t xml:space="preserve">working group </w:t>
      </w:r>
      <w:r w:rsidR="0059536B">
        <w:rPr>
          <w:rFonts w:cstheme="minorHAnsi"/>
        </w:rPr>
        <w:t xml:space="preserve">including </w:t>
      </w:r>
      <w:r w:rsidR="0096113B">
        <w:rPr>
          <w:rFonts w:cstheme="minorHAnsi"/>
        </w:rPr>
        <w:t xml:space="preserve">Rabbe, Jenniges, </w:t>
      </w:r>
      <w:r>
        <w:rPr>
          <w:rFonts w:cstheme="minorHAnsi"/>
        </w:rPr>
        <w:t>Walters</w:t>
      </w:r>
      <w:r w:rsidR="0096113B">
        <w:rPr>
          <w:rFonts w:cstheme="minorHAnsi"/>
        </w:rPr>
        <w:t xml:space="preserve">, </w:t>
      </w:r>
      <w:r w:rsidR="0059536B">
        <w:rPr>
          <w:rFonts w:cstheme="minorHAnsi"/>
        </w:rPr>
        <w:t xml:space="preserve">and </w:t>
      </w:r>
      <w:r w:rsidR="0096113B">
        <w:rPr>
          <w:rFonts w:cstheme="minorHAnsi"/>
        </w:rPr>
        <w:t xml:space="preserve">Zorn </w:t>
      </w:r>
      <w:r w:rsidR="0059536B">
        <w:rPr>
          <w:rFonts w:cstheme="minorHAnsi"/>
        </w:rPr>
        <w:t xml:space="preserve">who participated in writing the draft, </w:t>
      </w:r>
      <w:r w:rsidR="0096113B">
        <w:rPr>
          <w:rFonts w:cstheme="minorHAnsi"/>
        </w:rPr>
        <w:t xml:space="preserve">add technical detail and specificity to provide </w:t>
      </w:r>
      <w:r w:rsidR="0059536B">
        <w:rPr>
          <w:rFonts w:cstheme="minorHAnsi"/>
        </w:rPr>
        <w:t xml:space="preserve">the type of </w:t>
      </w:r>
      <w:r w:rsidR="0096113B">
        <w:rPr>
          <w:rFonts w:cstheme="minorHAnsi"/>
        </w:rPr>
        <w:t xml:space="preserve">information Farnsworth requested. </w:t>
      </w:r>
      <w:ins w:id="89" w:author="Rabbe, Matt" w:date="2024-05-22T07:34:00Z">
        <w:r w:rsidR="000F6241">
          <w:rPr>
            <w:rFonts w:cstheme="minorHAnsi"/>
          </w:rPr>
          <w:t xml:space="preserve">Farnsworth suggested </w:t>
        </w:r>
        <w:r w:rsidR="00C70B4C">
          <w:rPr>
            <w:rFonts w:cstheme="minorHAnsi"/>
          </w:rPr>
          <w:t>looping the Grassland Working Group into this overarching collaborative effort</w:t>
        </w:r>
        <w:r w:rsidR="003B589E">
          <w:rPr>
            <w:rFonts w:cstheme="minorHAnsi"/>
          </w:rPr>
          <w:t xml:space="preserve"> to </w:t>
        </w:r>
      </w:ins>
      <w:ins w:id="90" w:author="Rabbe, Matt" w:date="2024-05-22T07:35:00Z">
        <w:r w:rsidR="003B589E">
          <w:rPr>
            <w:rFonts w:cstheme="minorHAnsi"/>
          </w:rPr>
          <w:t xml:space="preserve">create one group, Rabbe agreed on that approach.  </w:t>
        </w:r>
      </w:ins>
      <w:r w:rsidR="0059536B">
        <w:rPr>
          <w:rFonts w:cstheme="minorHAnsi"/>
        </w:rPr>
        <w:t>The draft can then go</w:t>
      </w:r>
      <w:r w:rsidR="0096113B">
        <w:rPr>
          <w:rFonts w:cstheme="minorHAnsi"/>
        </w:rPr>
        <w:t xml:space="preserve"> to TAC for review</w:t>
      </w:r>
      <w:r w:rsidR="0059536B">
        <w:rPr>
          <w:rFonts w:cstheme="minorHAnsi"/>
        </w:rPr>
        <w:t xml:space="preserve"> and </w:t>
      </w:r>
      <w:r w:rsidR="0096113B">
        <w:rPr>
          <w:rFonts w:cstheme="minorHAnsi"/>
        </w:rPr>
        <w:t xml:space="preserve">revision, </w:t>
      </w:r>
      <w:r w:rsidR="0059536B">
        <w:rPr>
          <w:rFonts w:cstheme="minorHAnsi"/>
        </w:rPr>
        <w:t>then out</w:t>
      </w:r>
      <w:r w:rsidR="0096113B">
        <w:rPr>
          <w:rFonts w:cstheme="minorHAnsi"/>
        </w:rPr>
        <w:t xml:space="preserve"> to </w:t>
      </w:r>
      <w:r w:rsidR="0059536B">
        <w:rPr>
          <w:rFonts w:cstheme="minorHAnsi"/>
        </w:rPr>
        <w:t xml:space="preserve">the </w:t>
      </w:r>
      <w:r w:rsidR="0096113B">
        <w:rPr>
          <w:rFonts w:cstheme="minorHAnsi"/>
        </w:rPr>
        <w:t>GC.</w:t>
      </w:r>
    </w:p>
    <w:p w14:paraId="78A2F1EA" w14:textId="77777777" w:rsidR="003020C1" w:rsidRDefault="003020C1" w:rsidP="00AD1D02">
      <w:pPr>
        <w:rPr>
          <w:rFonts w:cstheme="minorHAnsi"/>
        </w:rPr>
      </w:pPr>
    </w:p>
    <w:p w14:paraId="7A6CBB20" w14:textId="77777777" w:rsidR="00863812" w:rsidRPr="006C549D" w:rsidRDefault="00863812" w:rsidP="00863812">
      <w:pPr>
        <w:rPr>
          <w:rFonts w:cstheme="minorHAnsi"/>
          <w:color w:val="FF0000"/>
        </w:rPr>
      </w:pPr>
      <w:r w:rsidRPr="006C549D">
        <w:rPr>
          <w:rFonts w:cstheme="minorHAnsi"/>
          <w:color w:val="FF0000"/>
        </w:rPr>
        <w:t xml:space="preserve">TAC ACTION ITEMS: </w:t>
      </w:r>
    </w:p>
    <w:p w14:paraId="3853AA7E" w14:textId="026D19E5" w:rsidR="00863812" w:rsidRPr="0072366B" w:rsidRDefault="0072366B" w:rsidP="00F97956">
      <w:pPr>
        <w:pStyle w:val="ListParagraph"/>
        <w:numPr>
          <w:ilvl w:val="0"/>
          <w:numId w:val="6"/>
        </w:numPr>
        <w:ind w:left="360"/>
        <w:rPr>
          <w:rFonts w:cstheme="minorHAnsi"/>
        </w:rPr>
      </w:pPr>
      <w:r w:rsidRPr="0072366B">
        <w:rPr>
          <w:rFonts w:cstheme="minorHAnsi"/>
        </w:rPr>
        <w:t>TAC working group revise draft wet meadow document and provide to TAC for review</w:t>
      </w:r>
      <w:r>
        <w:rPr>
          <w:rFonts w:cstheme="minorHAnsi"/>
        </w:rPr>
        <w:t>.</w:t>
      </w:r>
    </w:p>
    <w:p w14:paraId="7CC084F4" w14:textId="77777777" w:rsidR="00863812" w:rsidRDefault="00863812" w:rsidP="00863812">
      <w:pPr>
        <w:rPr>
          <w:rFonts w:cstheme="minorHAnsi"/>
        </w:rPr>
      </w:pPr>
    </w:p>
    <w:p w14:paraId="6D9AAD97" w14:textId="2587D5B7" w:rsidR="007E13BB" w:rsidRDefault="007E13BB" w:rsidP="00863812">
      <w:pPr>
        <w:rPr>
          <w:rFonts w:cstheme="minorHAnsi"/>
        </w:rPr>
      </w:pPr>
      <w:r>
        <w:rPr>
          <w:rFonts w:cstheme="minorHAnsi"/>
        </w:rPr>
        <w:t xml:space="preserve">Document: </w:t>
      </w:r>
      <w:hyperlink r:id="rId25" w:history="1">
        <w:r w:rsidRPr="007E13BB">
          <w:rPr>
            <w:rStyle w:val="Hyperlink"/>
            <w:rFonts w:cstheme="minorHAnsi"/>
          </w:rPr>
          <w:t>09_Collaborative Research Group – TAC Memo</w:t>
        </w:r>
      </w:hyperlink>
    </w:p>
    <w:p w14:paraId="5D31932D" w14:textId="4C2CBA8C" w:rsidR="00863812" w:rsidRDefault="00863812" w:rsidP="00AD1D02">
      <w:pPr>
        <w:rPr>
          <w:rFonts w:cstheme="minorHAnsi"/>
        </w:rPr>
      </w:pPr>
      <w:r>
        <w:rPr>
          <w:rFonts w:cstheme="minorHAnsi"/>
        </w:rPr>
        <w:t xml:space="preserve">Presentation: </w:t>
      </w:r>
      <w:hyperlink r:id="rId26" w:history="1">
        <w:r w:rsidR="007E13BB" w:rsidRPr="007E13BB">
          <w:rPr>
            <w:rStyle w:val="Hyperlink"/>
            <w:rFonts w:cstheme="minorHAnsi"/>
          </w:rPr>
          <w:t>09_WC_diurnal_selection_analysis</w:t>
        </w:r>
      </w:hyperlink>
    </w:p>
    <w:p w14:paraId="2A00F820" w14:textId="77777777" w:rsidR="00863812" w:rsidRDefault="00863812" w:rsidP="00AD1D02">
      <w:pPr>
        <w:rPr>
          <w:rFonts w:cstheme="minorHAnsi"/>
        </w:rPr>
      </w:pPr>
    </w:p>
    <w:p w14:paraId="5A33978C" w14:textId="7CFDA71D" w:rsidR="00796896" w:rsidRPr="00D858C7" w:rsidRDefault="00796896" w:rsidP="00AD1D02">
      <w:pPr>
        <w:rPr>
          <w:rFonts w:cstheme="minorHAnsi"/>
          <w:i/>
          <w:iCs/>
        </w:rPr>
      </w:pPr>
      <w:r w:rsidRPr="00D858C7">
        <w:rPr>
          <w:rFonts w:cstheme="minorHAnsi"/>
          <w:i/>
          <w:iCs/>
        </w:rPr>
        <w:t>EBQ #4 WC STOPOVER VS. FLYOVER</w:t>
      </w:r>
    </w:p>
    <w:p w14:paraId="77535D48" w14:textId="5D1FE496" w:rsidR="00315DF6" w:rsidRDefault="00213EFD" w:rsidP="00AD1D02">
      <w:pPr>
        <w:rPr>
          <w:rFonts w:cstheme="minorHAnsi"/>
        </w:rPr>
      </w:pPr>
      <w:r>
        <w:rPr>
          <w:rFonts w:cstheme="minorHAnsi"/>
        </w:rPr>
        <w:t xml:space="preserve">Henry summarized the objectives of </w:t>
      </w:r>
      <w:r w:rsidR="00A27025">
        <w:rPr>
          <w:rFonts w:cstheme="minorHAnsi"/>
        </w:rPr>
        <w:t xml:space="preserve">Science Plan </w:t>
      </w:r>
      <w:r>
        <w:rPr>
          <w:rFonts w:cstheme="minorHAnsi"/>
        </w:rPr>
        <w:t>EBQ#4</w:t>
      </w:r>
      <w:r w:rsidR="00A27025">
        <w:rPr>
          <w:rFonts w:cstheme="minorHAnsi"/>
        </w:rPr>
        <w:t>:</w:t>
      </w:r>
      <w:r>
        <w:rPr>
          <w:rFonts w:cstheme="minorHAnsi"/>
        </w:rPr>
        <w:t xml:space="preserve"> </w:t>
      </w:r>
      <w:r w:rsidR="00A27025">
        <w:rPr>
          <w:rFonts w:cstheme="minorHAnsi"/>
        </w:rPr>
        <w:t>Factors associated with WC Stopover vs. Flyover</w:t>
      </w:r>
      <w:r>
        <w:rPr>
          <w:rFonts w:cstheme="minorHAnsi"/>
        </w:rPr>
        <w:t>.</w:t>
      </w:r>
      <w:r w:rsidR="00315DF6">
        <w:rPr>
          <w:rFonts w:cstheme="minorHAnsi"/>
        </w:rPr>
        <w:t xml:space="preserve"> </w:t>
      </w:r>
      <w:r w:rsidR="00A27025">
        <w:rPr>
          <w:rFonts w:cstheme="minorHAnsi"/>
        </w:rPr>
        <w:t xml:space="preserve">The EDO will be using the WC telemetry dataset received by the Whooping Crane Tracking Partnership for this analysis. Henry asked for a TAC workgroup consisting of one member of each stakeholder group to meet over the summer months to develop the experimental design and analysis framework to answer this question. </w:t>
      </w:r>
      <w:r w:rsidR="00315DF6">
        <w:rPr>
          <w:rFonts w:cstheme="minorHAnsi"/>
        </w:rPr>
        <w:t xml:space="preserve"> </w:t>
      </w:r>
      <w:r w:rsidR="00A27025">
        <w:rPr>
          <w:rFonts w:cstheme="minorHAnsi"/>
        </w:rPr>
        <w:t>Henry s</w:t>
      </w:r>
      <w:r w:rsidR="00315DF6">
        <w:rPr>
          <w:rFonts w:cstheme="minorHAnsi"/>
        </w:rPr>
        <w:t xml:space="preserve">uggested </w:t>
      </w:r>
      <w:r w:rsidR="00A27025">
        <w:rPr>
          <w:rFonts w:cstheme="minorHAnsi"/>
        </w:rPr>
        <w:t xml:space="preserve">in person meetings to start off in late May to </w:t>
      </w:r>
      <w:r w:rsidR="00A27025">
        <w:rPr>
          <w:rFonts w:cstheme="minorHAnsi"/>
        </w:rPr>
        <w:lastRenderedPageBreak/>
        <w:t>provide guidance to get the EDO started, then less frequent (2x/month) meetings in June and early July as needed to check in. Goal would be to get a draft data analysis plan to the ISAC for their review in July.</w:t>
      </w:r>
    </w:p>
    <w:p w14:paraId="155F9685" w14:textId="77777777" w:rsidR="00A27025" w:rsidRDefault="00A27025" w:rsidP="00AD1D02">
      <w:pPr>
        <w:rPr>
          <w:rFonts w:cstheme="minorHAnsi"/>
        </w:rPr>
      </w:pPr>
    </w:p>
    <w:p w14:paraId="74503C93" w14:textId="71C55B9A" w:rsidR="00315DF6" w:rsidRDefault="00FC65B8" w:rsidP="00AD1D02">
      <w:pPr>
        <w:rPr>
          <w:rFonts w:cstheme="minorHAnsi"/>
        </w:rPr>
      </w:pPr>
      <w:r>
        <w:rPr>
          <w:rFonts w:cstheme="minorHAnsi"/>
        </w:rPr>
        <w:t xml:space="preserve">Rabbe/Baasch/Jenniges questioned the need to get this draft within </w:t>
      </w:r>
      <w:r w:rsidR="00A27025">
        <w:rPr>
          <w:rFonts w:cstheme="minorHAnsi"/>
        </w:rPr>
        <w:t xml:space="preserve">the </w:t>
      </w:r>
      <w:r>
        <w:rPr>
          <w:rFonts w:cstheme="minorHAnsi"/>
        </w:rPr>
        <w:t xml:space="preserve">next couple of months. </w:t>
      </w:r>
      <w:r w:rsidR="00A27025">
        <w:rPr>
          <w:rFonts w:cstheme="minorHAnsi"/>
        </w:rPr>
        <w:t>The Program will</w:t>
      </w:r>
      <w:r>
        <w:rPr>
          <w:rFonts w:cstheme="minorHAnsi"/>
        </w:rPr>
        <w:t xml:space="preserve"> </w:t>
      </w:r>
      <w:del w:id="91" w:author="Rabbe, Matt" w:date="2024-05-22T08:19:00Z">
        <w:r w:rsidDel="00402D1B">
          <w:rPr>
            <w:rFonts w:cstheme="minorHAnsi"/>
          </w:rPr>
          <w:delText xml:space="preserve">be </w:delText>
        </w:r>
      </w:del>
      <w:ins w:id="92" w:author="Rabbe, Matt" w:date="2024-05-22T08:19:00Z">
        <w:r w:rsidR="00402D1B">
          <w:rPr>
            <w:rFonts w:cstheme="minorHAnsi"/>
          </w:rPr>
          <w:t xml:space="preserve">continue </w:t>
        </w:r>
      </w:ins>
      <w:r>
        <w:rPr>
          <w:rFonts w:cstheme="minorHAnsi"/>
        </w:rPr>
        <w:t xml:space="preserve">receiving more </w:t>
      </w:r>
      <w:r w:rsidR="00A27025">
        <w:rPr>
          <w:rFonts w:cstheme="minorHAnsi"/>
        </w:rPr>
        <w:t xml:space="preserve">telemetry </w:t>
      </w:r>
      <w:r>
        <w:rPr>
          <w:rFonts w:cstheme="minorHAnsi"/>
        </w:rPr>
        <w:t>data moving forward</w:t>
      </w:r>
      <w:r w:rsidR="00A27025">
        <w:rPr>
          <w:rFonts w:cstheme="minorHAnsi"/>
        </w:rPr>
        <w:t>, so why start the analysis now?</w:t>
      </w:r>
      <w:r>
        <w:rPr>
          <w:rFonts w:cstheme="minorHAnsi"/>
        </w:rPr>
        <w:t xml:space="preserve"> Baasch asked about the scale of the data we received. Farrell explained</w:t>
      </w:r>
      <w:r w:rsidR="00A27025">
        <w:rPr>
          <w:rFonts w:cstheme="minorHAnsi"/>
        </w:rPr>
        <w:t xml:space="preserve"> that after going back to Pearse to address missing data in the first dataset the Program received, the second dataset received contains all migratory locations from one stopover prior through one stopover following a stopover or a flyover of the Nebraska </w:t>
      </w:r>
      <w:r w:rsidR="00ED48F0">
        <w:rPr>
          <w:rFonts w:cstheme="minorHAnsi"/>
        </w:rPr>
        <w:t>sand bed</w:t>
      </w:r>
      <w:r w:rsidR="00A27025">
        <w:rPr>
          <w:rFonts w:cstheme="minorHAnsi"/>
        </w:rPr>
        <w:t xml:space="preserve"> rivers</w:t>
      </w:r>
      <w:r>
        <w:rPr>
          <w:rFonts w:cstheme="minorHAnsi"/>
        </w:rPr>
        <w:t>.</w:t>
      </w:r>
      <w:r w:rsidR="0047363F">
        <w:rPr>
          <w:rFonts w:cstheme="minorHAnsi"/>
        </w:rPr>
        <w:t xml:space="preserve"> Flyr said she understand the purpose for getting started with initial dataset to see if proposed methods will work or if go another direction</w:t>
      </w:r>
      <w:r w:rsidR="00534E89">
        <w:rPr>
          <w:rFonts w:cstheme="minorHAnsi"/>
        </w:rPr>
        <w:t xml:space="preserve">. </w:t>
      </w:r>
      <w:r w:rsidR="00315DF6">
        <w:rPr>
          <w:rFonts w:cstheme="minorHAnsi"/>
        </w:rPr>
        <w:t xml:space="preserve">Manley </w:t>
      </w:r>
      <w:r w:rsidR="00534E89">
        <w:rPr>
          <w:rFonts w:cstheme="minorHAnsi"/>
        </w:rPr>
        <w:t>asked if these in person meetings were planned for Kearney. Henry said yes, but they could be moved around. Manley said with these types of drive times and for only two hours of work, he cannot see WY being able to participate. Henry said she can be flexible, maybe make initial meeting virtual to get us started. Henry suggests the first meeting be an hour to introduce the question, hypotheses, explanatory variables already suggested, and the dataset. She would then give a small dataset to participants to work with to see what it is like to work with over the larger spatial scale and landcover. Rabbe said this meeting s</w:t>
      </w:r>
      <w:r w:rsidR="00315DF6">
        <w:rPr>
          <w:rFonts w:cstheme="minorHAnsi"/>
        </w:rPr>
        <w:t xml:space="preserve">chedule </w:t>
      </w:r>
      <w:r w:rsidR="00534E89">
        <w:rPr>
          <w:rFonts w:cstheme="minorHAnsi"/>
        </w:rPr>
        <w:t>is n</w:t>
      </w:r>
      <w:r w:rsidR="00315DF6">
        <w:rPr>
          <w:rFonts w:cstheme="minorHAnsi"/>
        </w:rPr>
        <w:t xml:space="preserve">ot tenable over the summer months </w:t>
      </w:r>
      <w:r w:rsidR="00534E89">
        <w:rPr>
          <w:rFonts w:cstheme="minorHAnsi"/>
        </w:rPr>
        <w:t>with other things folks have planned</w:t>
      </w:r>
      <w:r w:rsidR="00315DF6">
        <w:rPr>
          <w:rFonts w:cstheme="minorHAnsi"/>
        </w:rPr>
        <w:t>. Flyr wants to work with data first in order to be able to give better insights and feedback. Walters</w:t>
      </w:r>
      <w:r w:rsidR="00534E89">
        <w:rPr>
          <w:rFonts w:cstheme="minorHAnsi"/>
        </w:rPr>
        <w:t xml:space="preserve"> said </w:t>
      </w:r>
      <w:r w:rsidR="00315DF6">
        <w:rPr>
          <w:rFonts w:cstheme="minorHAnsi"/>
        </w:rPr>
        <w:t xml:space="preserve">maybe get started with indication of participants. Farnsworth said </w:t>
      </w:r>
      <w:proofErr w:type="gramStart"/>
      <w:r w:rsidR="00534E89">
        <w:rPr>
          <w:rFonts w:cstheme="minorHAnsi"/>
        </w:rPr>
        <w:t>good</w:t>
      </w:r>
      <w:proofErr w:type="gramEnd"/>
      <w:r w:rsidR="00534E89">
        <w:rPr>
          <w:rFonts w:cstheme="minorHAnsi"/>
        </w:rPr>
        <w:t xml:space="preserve"> idea to </w:t>
      </w:r>
      <w:r w:rsidR="00315DF6">
        <w:rPr>
          <w:rFonts w:cstheme="minorHAnsi"/>
        </w:rPr>
        <w:t>start with a</w:t>
      </w:r>
      <w:r w:rsidR="00534E89">
        <w:rPr>
          <w:rFonts w:cstheme="minorHAnsi"/>
        </w:rPr>
        <w:t>n</w:t>
      </w:r>
      <w:r w:rsidR="00315DF6">
        <w:rPr>
          <w:rFonts w:cstheme="minorHAnsi"/>
        </w:rPr>
        <w:t xml:space="preserve"> initial meeting to develop </w:t>
      </w:r>
      <w:r w:rsidR="00534E89">
        <w:rPr>
          <w:rFonts w:cstheme="minorHAnsi"/>
        </w:rPr>
        <w:t>project</w:t>
      </w:r>
      <w:r w:rsidR="00315DF6">
        <w:rPr>
          <w:rFonts w:cstheme="minorHAnsi"/>
        </w:rPr>
        <w:t xml:space="preserve"> timeline, </w:t>
      </w:r>
      <w:r w:rsidR="00534E89">
        <w:rPr>
          <w:rFonts w:cstheme="minorHAnsi"/>
        </w:rPr>
        <w:t xml:space="preserve">level of </w:t>
      </w:r>
      <w:r w:rsidR="00315DF6">
        <w:rPr>
          <w:rFonts w:cstheme="minorHAnsi"/>
        </w:rPr>
        <w:t>effort, meeting frequency, etc.</w:t>
      </w:r>
    </w:p>
    <w:p w14:paraId="30DF72B1" w14:textId="77777777" w:rsidR="00534E89" w:rsidRDefault="00534E89" w:rsidP="00AD1D02">
      <w:pPr>
        <w:rPr>
          <w:rFonts w:cstheme="minorHAnsi"/>
        </w:rPr>
      </w:pPr>
    </w:p>
    <w:p w14:paraId="09665C56" w14:textId="7FA46DB9" w:rsidR="00213EFD" w:rsidRDefault="00534E89" w:rsidP="00AD1D02">
      <w:pPr>
        <w:rPr>
          <w:rFonts w:cstheme="minorHAnsi"/>
        </w:rPr>
      </w:pPr>
      <w:r>
        <w:rPr>
          <w:rFonts w:cstheme="minorHAnsi"/>
        </w:rPr>
        <w:t xml:space="preserve">TAC volunteers for </w:t>
      </w:r>
      <w:r w:rsidR="00A01B44">
        <w:rPr>
          <w:rFonts w:cstheme="minorHAnsi"/>
        </w:rPr>
        <w:t xml:space="preserve">Work Group </w:t>
      </w:r>
      <w:r>
        <w:rPr>
          <w:rFonts w:cstheme="minorHAnsi"/>
        </w:rPr>
        <w:t xml:space="preserve">included </w:t>
      </w:r>
      <w:r w:rsidR="00A01B44">
        <w:rPr>
          <w:rFonts w:cstheme="minorHAnsi"/>
        </w:rPr>
        <w:t>Merrill, Rabbe, S</w:t>
      </w:r>
      <w:r w:rsidR="006C6C2C">
        <w:rPr>
          <w:rFonts w:cstheme="minorHAnsi"/>
        </w:rPr>
        <w:t>c</w:t>
      </w:r>
      <w:r w:rsidR="00A01B44">
        <w:rPr>
          <w:rFonts w:cstheme="minorHAnsi"/>
        </w:rPr>
        <w:t>hellpeper</w:t>
      </w:r>
      <w:r w:rsidR="005D0401">
        <w:rPr>
          <w:rFonts w:cstheme="minorHAnsi"/>
        </w:rPr>
        <w:t xml:space="preserve">, </w:t>
      </w:r>
      <w:r w:rsidR="00A01B44">
        <w:rPr>
          <w:rFonts w:cstheme="minorHAnsi"/>
        </w:rPr>
        <w:t xml:space="preserve">Kingsley, </w:t>
      </w:r>
      <w:r w:rsidR="00483B68">
        <w:rPr>
          <w:rFonts w:cstheme="minorHAnsi"/>
        </w:rPr>
        <w:t xml:space="preserve">Scheel, </w:t>
      </w:r>
      <w:r w:rsidR="00A01B44">
        <w:rPr>
          <w:rFonts w:cstheme="minorHAnsi"/>
        </w:rPr>
        <w:t>Walters, Baasch, maybe Ostrom</w:t>
      </w:r>
      <w:r w:rsidR="00483B68">
        <w:rPr>
          <w:rFonts w:cstheme="minorHAnsi"/>
        </w:rPr>
        <w:t xml:space="preserve">, Zorn, </w:t>
      </w:r>
      <w:del w:id="93" w:author="Rabbe, Matt" w:date="2024-05-22T08:21:00Z">
        <w:r w:rsidR="00483B68" w:rsidRPr="00483B68" w:rsidDel="00B3330B">
          <w:rPr>
            <w:rFonts w:cstheme="minorHAnsi"/>
          </w:rPr>
          <w:delText xml:space="preserve"> </w:delText>
        </w:r>
      </w:del>
      <w:r w:rsidR="005D0401">
        <w:rPr>
          <w:rFonts w:cstheme="minorHAnsi"/>
        </w:rPr>
        <w:t xml:space="preserve">and </w:t>
      </w:r>
      <w:r>
        <w:rPr>
          <w:rFonts w:cstheme="minorHAnsi"/>
        </w:rPr>
        <w:t>Flyr</w:t>
      </w:r>
      <w:r w:rsidR="005D0401">
        <w:rPr>
          <w:rFonts w:cstheme="minorHAnsi"/>
        </w:rPr>
        <w:t xml:space="preserve">. </w:t>
      </w:r>
      <w:r w:rsidR="00483B68">
        <w:rPr>
          <w:rFonts w:cstheme="minorHAnsi"/>
        </w:rPr>
        <w:t>C</w:t>
      </w:r>
      <w:r w:rsidR="005D0401">
        <w:rPr>
          <w:rFonts w:cstheme="minorHAnsi"/>
        </w:rPr>
        <w:t>O</w:t>
      </w:r>
      <w:r w:rsidR="00483B68">
        <w:rPr>
          <w:rFonts w:cstheme="minorHAnsi"/>
        </w:rPr>
        <w:t xml:space="preserve"> Water Users</w:t>
      </w:r>
      <w:r w:rsidR="005D0401">
        <w:rPr>
          <w:rFonts w:cstheme="minorHAnsi"/>
        </w:rPr>
        <w:t xml:space="preserve"> and Wyoming will discuss and appoint next week.</w:t>
      </w:r>
    </w:p>
    <w:p w14:paraId="1DCBD686" w14:textId="77777777" w:rsidR="0037092A" w:rsidRDefault="0037092A" w:rsidP="00AD1D02">
      <w:pPr>
        <w:rPr>
          <w:rFonts w:cstheme="minorHAnsi"/>
        </w:rPr>
      </w:pPr>
    </w:p>
    <w:p w14:paraId="1526686A" w14:textId="77777777" w:rsidR="00213EFD" w:rsidRDefault="00213EFD" w:rsidP="00213EFD">
      <w:pPr>
        <w:rPr>
          <w:rFonts w:asciiTheme="minorHAnsi" w:hAnsiTheme="minorHAnsi" w:cstheme="minorHAnsi"/>
          <w:color w:val="FF0000"/>
        </w:rPr>
      </w:pPr>
      <w:r>
        <w:rPr>
          <w:rFonts w:asciiTheme="minorHAnsi" w:hAnsiTheme="minorHAnsi" w:cstheme="minorHAnsi"/>
          <w:color w:val="FF0000"/>
        </w:rPr>
        <w:t>EDO ACTION ITEMS:</w:t>
      </w:r>
    </w:p>
    <w:p w14:paraId="7D805B95" w14:textId="5C88A40C" w:rsidR="00213EFD" w:rsidRPr="006C549D" w:rsidRDefault="005D0401" w:rsidP="00213EFD">
      <w:pPr>
        <w:pStyle w:val="ListParagraph"/>
        <w:numPr>
          <w:ilvl w:val="0"/>
          <w:numId w:val="6"/>
        </w:numPr>
        <w:ind w:left="360"/>
        <w:rPr>
          <w:rFonts w:cstheme="minorHAnsi"/>
          <w:color w:val="FF0000"/>
        </w:rPr>
      </w:pPr>
      <w:r>
        <w:rPr>
          <w:rFonts w:cstheme="minorHAnsi"/>
        </w:rPr>
        <w:t xml:space="preserve">EDO will schedule an initial virtual meeting </w:t>
      </w:r>
      <w:commentRangeStart w:id="94"/>
      <w:del w:id="95" w:author="Rabbe, Matt" w:date="2024-05-22T08:22:00Z">
        <w:r w:rsidDel="00646F2A">
          <w:rPr>
            <w:rFonts w:cstheme="minorHAnsi"/>
          </w:rPr>
          <w:delText xml:space="preserve">in May </w:delText>
        </w:r>
      </w:del>
      <w:commentRangeEnd w:id="94"/>
      <w:r w:rsidR="00782222">
        <w:rPr>
          <w:rStyle w:val="CommentReference"/>
          <w:rFonts w:ascii="Calibri" w:hAnsi="Calibri"/>
        </w:rPr>
        <w:commentReference w:id="94"/>
      </w:r>
      <w:r>
        <w:rPr>
          <w:rFonts w:cstheme="minorHAnsi"/>
        </w:rPr>
        <w:t>once we have a full participants list.</w:t>
      </w:r>
    </w:p>
    <w:p w14:paraId="4046625C" w14:textId="77777777" w:rsidR="00213EFD" w:rsidRPr="006C549D" w:rsidRDefault="00213EFD" w:rsidP="00213EFD">
      <w:pPr>
        <w:rPr>
          <w:rFonts w:cstheme="minorHAnsi"/>
          <w:color w:val="FF0000"/>
        </w:rPr>
      </w:pPr>
      <w:r w:rsidRPr="006C549D">
        <w:rPr>
          <w:rFonts w:cstheme="minorHAnsi"/>
          <w:color w:val="FF0000"/>
        </w:rPr>
        <w:t xml:space="preserve">TAC ACTION ITEMS: </w:t>
      </w:r>
    </w:p>
    <w:p w14:paraId="6A5D10B3" w14:textId="1D0EFD69" w:rsidR="005D0401" w:rsidRPr="005D0401" w:rsidRDefault="005D0401" w:rsidP="005D0401">
      <w:pPr>
        <w:pStyle w:val="ListParagraph"/>
        <w:numPr>
          <w:ilvl w:val="0"/>
          <w:numId w:val="20"/>
        </w:numPr>
        <w:ind w:left="360"/>
        <w:rPr>
          <w:rFonts w:cstheme="minorHAnsi"/>
          <w:color w:val="FF0000"/>
        </w:rPr>
      </w:pPr>
      <w:r w:rsidRPr="005D0401">
        <w:rPr>
          <w:rFonts w:cstheme="minorHAnsi"/>
        </w:rPr>
        <w:t xml:space="preserve">CO Water Users and Wyoming will discuss and appoint </w:t>
      </w:r>
      <w:r>
        <w:rPr>
          <w:rFonts w:cstheme="minorHAnsi"/>
        </w:rPr>
        <w:t xml:space="preserve">their work group members </w:t>
      </w:r>
      <w:r w:rsidRPr="005D0401">
        <w:rPr>
          <w:rFonts w:cstheme="minorHAnsi"/>
        </w:rPr>
        <w:t>next week.</w:t>
      </w:r>
    </w:p>
    <w:p w14:paraId="26295EAE" w14:textId="785B8728" w:rsidR="00796896" w:rsidRPr="005D0401" w:rsidRDefault="00796896" w:rsidP="005D0401">
      <w:pPr>
        <w:rPr>
          <w:rFonts w:cstheme="minorHAnsi"/>
          <w:color w:val="FF0000"/>
        </w:rPr>
      </w:pPr>
      <w:r w:rsidRPr="005D0401">
        <w:rPr>
          <w:rFonts w:cstheme="minorHAnsi"/>
          <w:color w:val="FF0000"/>
        </w:rPr>
        <w:t>TAC APPOINTMENT OF WORK GROUP</w:t>
      </w:r>
    </w:p>
    <w:p w14:paraId="2A088E30" w14:textId="17CB0457" w:rsidR="005D0401" w:rsidRDefault="005D0401" w:rsidP="005D0401">
      <w:pPr>
        <w:rPr>
          <w:rFonts w:cstheme="minorHAnsi"/>
        </w:rPr>
      </w:pPr>
      <w:r>
        <w:rPr>
          <w:rFonts w:cstheme="minorHAnsi"/>
        </w:rPr>
        <w:t xml:space="preserve">Merrill, Rabbe, Schellpeper, Kingsley, Scheel, Walters, Baasch, maybe Ostrom, Zorn, </w:t>
      </w:r>
      <w:del w:id="96" w:author="Rabbe, Matt" w:date="2024-05-22T08:23:00Z">
        <w:r w:rsidRPr="00483B68" w:rsidDel="00782222">
          <w:rPr>
            <w:rFonts w:cstheme="minorHAnsi"/>
          </w:rPr>
          <w:delText xml:space="preserve"> </w:delText>
        </w:r>
      </w:del>
      <w:r>
        <w:rPr>
          <w:rFonts w:cstheme="minorHAnsi"/>
        </w:rPr>
        <w:t xml:space="preserve">and Flyr. </w:t>
      </w:r>
    </w:p>
    <w:p w14:paraId="6444EA0D" w14:textId="77777777" w:rsidR="00796896" w:rsidRDefault="00796896" w:rsidP="00AD1D02">
      <w:pPr>
        <w:rPr>
          <w:rFonts w:cstheme="minorHAnsi"/>
        </w:rPr>
      </w:pPr>
    </w:p>
    <w:p w14:paraId="4E119EDB" w14:textId="244E413B" w:rsidR="00796896" w:rsidRPr="00D858C7" w:rsidRDefault="00796896" w:rsidP="00AD1D02">
      <w:pPr>
        <w:rPr>
          <w:rFonts w:cstheme="minorHAnsi"/>
          <w:i/>
          <w:iCs/>
        </w:rPr>
      </w:pPr>
      <w:r w:rsidRPr="00D858C7">
        <w:rPr>
          <w:rFonts w:cstheme="minorHAnsi"/>
          <w:i/>
          <w:iCs/>
        </w:rPr>
        <w:t>USFWS PP STANDARDIZED MONITORING PROTOCOL</w:t>
      </w:r>
    </w:p>
    <w:p w14:paraId="66926778" w14:textId="3FF1A28A" w:rsidR="00213EFD" w:rsidRDefault="00213EFD" w:rsidP="00AD1D02">
      <w:pPr>
        <w:rPr>
          <w:rFonts w:cstheme="minorHAnsi"/>
        </w:rPr>
      </w:pPr>
      <w:r>
        <w:rPr>
          <w:rFonts w:cstheme="minorHAnsi"/>
        </w:rPr>
        <w:t xml:space="preserve">Bruggeman </w:t>
      </w:r>
      <w:r w:rsidR="00886567">
        <w:rPr>
          <w:rFonts w:cstheme="minorHAnsi"/>
        </w:rPr>
        <w:t>informed the TAC of the</w:t>
      </w:r>
      <w:r>
        <w:rPr>
          <w:rFonts w:cstheme="minorHAnsi"/>
        </w:rPr>
        <w:t xml:space="preserve"> USFWS </w:t>
      </w:r>
      <w:r w:rsidR="00886567">
        <w:rPr>
          <w:rFonts w:cstheme="minorHAnsi"/>
        </w:rPr>
        <w:t>Piping Plover</w:t>
      </w:r>
      <w:r>
        <w:rPr>
          <w:rFonts w:cstheme="minorHAnsi"/>
        </w:rPr>
        <w:t xml:space="preserve"> Standardized Monitoring Protocol</w:t>
      </w:r>
      <w:r w:rsidR="00886567">
        <w:rPr>
          <w:rFonts w:cstheme="minorHAnsi"/>
        </w:rPr>
        <w:t xml:space="preserve">. The protocol provides suggested monitoring methods to collect data FWS needs to assess plover population viability. </w:t>
      </w:r>
      <w:r>
        <w:rPr>
          <w:rFonts w:cstheme="minorHAnsi"/>
        </w:rPr>
        <w:t xml:space="preserve">He said the Program collects the majority of the data requested by </w:t>
      </w:r>
      <w:r w:rsidR="00886567">
        <w:rPr>
          <w:rFonts w:cstheme="minorHAnsi"/>
        </w:rPr>
        <w:t xml:space="preserve">the </w:t>
      </w:r>
      <w:r>
        <w:rPr>
          <w:rFonts w:cstheme="minorHAnsi"/>
        </w:rPr>
        <w:t>FWS, though monitoring methods are less intensive (no grid searching</w:t>
      </w:r>
      <w:r w:rsidR="00886567">
        <w:rPr>
          <w:rFonts w:cstheme="minorHAnsi"/>
        </w:rPr>
        <w:t xml:space="preserve"> or floating eggs</w:t>
      </w:r>
      <w:r>
        <w:rPr>
          <w:rFonts w:cstheme="minorHAnsi"/>
        </w:rPr>
        <w:t xml:space="preserve">). </w:t>
      </w:r>
      <w:r w:rsidR="00984C6A">
        <w:rPr>
          <w:rFonts w:cstheme="minorHAnsi"/>
        </w:rPr>
        <w:t xml:space="preserve">Rabbe said PRRIP </w:t>
      </w:r>
      <w:r w:rsidR="00886567">
        <w:rPr>
          <w:rFonts w:cstheme="minorHAnsi"/>
        </w:rPr>
        <w:t xml:space="preserve">is </w:t>
      </w:r>
      <w:r w:rsidR="00984C6A">
        <w:rPr>
          <w:rFonts w:cstheme="minorHAnsi"/>
        </w:rPr>
        <w:t xml:space="preserve">probably in good shape, our protocol </w:t>
      </w:r>
      <w:r w:rsidR="00886567">
        <w:rPr>
          <w:rFonts w:cstheme="minorHAnsi"/>
        </w:rPr>
        <w:t xml:space="preserve">is </w:t>
      </w:r>
      <w:r w:rsidR="00984C6A">
        <w:rPr>
          <w:rFonts w:cstheme="minorHAnsi"/>
        </w:rPr>
        <w:t>more robust than most</w:t>
      </w:r>
      <w:r w:rsidR="00886567">
        <w:rPr>
          <w:rFonts w:cstheme="minorHAnsi"/>
        </w:rPr>
        <w:t xml:space="preserve"> and </w:t>
      </w:r>
      <w:r w:rsidR="00984C6A">
        <w:rPr>
          <w:rFonts w:cstheme="minorHAnsi"/>
        </w:rPr>
        <w:t xml:space="preserve">gets at </w:t>
      </w:r>
      <w:r w:rsidR="00886567">
        <w:rPr>
          <w:rFonts w:cstheme="minorHAnsi"/>
        </w:rPr>
        <w:t xml:space="preserve">the </w:t>
      </w:r>
      <w:r w:rsidR="00984C6A">
        <w:rPr>
          <w:rFonts w:cstheme="minorHAnsi"/>
        </w:rPr>
        <w:t xml:space="preserve">metrics </w:t>
      </w:r>
      <w:r w:rsidR="00886567">
        <w:rPr>
          <w:rFonts w:cstheme="minorHAnsi"/>
        </w:rPr>
        <w:t xml:space="preserve">FWS </w:t>
      </w:r>
      <w:r w:rsidR="00984C6A">
        <w:rPr>
          <w:rFonts w:cstheme="minorHAnsi"/>
        </w:rPr>
        <w:t>need</w:t>
      </w:r>
      <w:r w:rsidR="00886567">
        <w:rPr>
          <w:rFonts w:cstheme="minorHAnsi"/>
        </w:rPr>
        <w:t>s like fledge ratios</w:t>
      </w:r>
      <w:r w:rsidR="00984C6A">
        <w:rPr>
          <w:rFonts w:cstheme="minorHAnsi"/>
        </w:rPr>
        <w:t xml:space="preserve"> though </w:t>
      </w:r>
      <w:r w:rsidR="00886567">
        <w:rPr>
          <w:rFonts w:cstheme="minorHAnsi"/>
        </w:rPr>
        <w:t xml:space="preserve">there are </w:t>
      </w:r>
      <w:r w:rsidR="00984C6A">
        <w:rPr>
          <w:rFonts w:cstheme="minorHAnsi"/>
        </w:rPr>
        <w:t xml:space="preserve">minor differences in data collection. </w:t>
      </w:r>
    </w:p>
    <w:p w14:paraId="1DF8AC52" w14:textId="77777777" w:rsidR="00D3378B" w:rsidRDefault="00D3378B" w:rsidP="00D3378B">
      <w:pPr>
        <w:rPr>
          <w:rFonts w:asciiTheme="minorHAnsi" w:hAnsiTheme="minorHAnsi" w:cstheme="minorHAnsi"/>
          <w:color w:val="FF0000"/>
        </w:rPr>
      </w:pPr>
    </w:p>
    <w:p w14:paraId="201FB1AF" w14:textId="3073BA6E" w:rsidR="001C4F11" w:rsidRPr="001C4F11" w:rsidRDefault="001C4F11" w:rsidP="00AD1D02">
      <w:pPr>
        <w:rPr>
          <w:rFonts w:cstheme="minorHAnsi"/>
        </w:rPr>
      </w:pPr>
      <w:r w:rsidRPr="001C4F11">
        <w:rPr>
          <w:rFonts w:cstheme="minorHAnsi"/>
        </w:rPr>
        <w:t xml:space="preserve">Document: </w:t>
      </w:r>
      <w:hyperlink r:id="rId27" w:history="1">
        <w:r w:rsidRPr="001C4F11">
          <w:rPr>
            <w:rStyle w:val="Hyperlink"/>
            <w:rFonts w:cstheme="minorHAnsi"/>
          </w:rPr>
          <w:t xml:space="preserve">10_FWS_Missouri River </w:t>
        </w:r>
        <w:proofErr w:type="spellStart"/>
        <w:r w:rsidRPr="001C4F11">
          <w:rPr>
            <w:rStyle w:val="Hyperlink"/>
            <w:rFonts w:cstheme="minorHAnsi"/>
          </w:rPr>
          <w:t>Office_Draft</w:t>
        </w:r>
        <w:proofErr w:type="spellEnd"/>
        <w:r w:rsidRPr="001C4F11">
          <w:rPr>
            <w:rStyle w:val="Hyperlink"/>
            <w:rFonts w:cstheme="minorHAnsi"/>
          </w:rPr>
          <w:t xml:space="preserve"> NGP PP Standardized Monitoring Protocols_2.28.2024</w:t>
        </w:r>
      </w:hyperlink>
    </w:p>
    <w:p w14:paraId="38CD3BDB" w14:textId="77777777" w:rsidR="001C4F11" w:rsidRPr="001C4F11" w:rsidRDefault="001C4F11" w:rsidP="00AD1D02">
      <w:pPr>
        <w:rPr>
          <w:rFonts w:cstheme="minorHAnsi"/>
        </w:rPr>
      </w:pPr>
    </w:p>
    <w:p w14:paraId="69CF409E" w14:textId="30DDE4B2" w:rsidR="00796896" w:rsidRPr="00D858C7" w:rsidRDefault="00796896" w:rsidP="00AD1D02">
      <w:pPr>
        <w:rPr>
          <w:rFonts w:cstheme="minorHAnsi"/>
          <w:i/>
          <w:iCs/>
        </w:rPr>
      </w:pPr>
      <w:r w:rsidRPr="00D858C7">
        <w:rPr>
          <w:rFonts w:cstheme="minorHAnsi"/>
          <w:i/>
          <w:iCs/>
        </w:rPr>
        <w:t>EBQ #8-9: PREDATION IMPACTS ON PP PRODUCTIVITY AND MANAGEMENT EFFECTIVENESS</w:t>
      </w:r>
    </w:p>
    <w:p w14:paraId="2E082938" w14:textId="32B801AE" w:rsidR="00796896" w:rsidRDefault="002E280D" w:rsidP="00AD1D02">
      <w:pPr>
        <w:rPr>
          <w:rFonts w:cstheme="minorHAnsi"/>
        </w:rPr>
      </w:pPr>
      <w:r>
        <w:rPr>
          <w:rFonts w:cstheme="minorHAnsi"/>
        </w:rPr>
        <w:t xml:space="preserve">Bruggeman introduced the BACI data analysis method suggested for use to </w:t>
      </w:r>
      <w:r w:rsidR="00C60C2C">
        <w:rPr>
          <w:rFonts w:cstheme="minorHAnsi"/>
        </w:rPr>
        <w:t>address Science Plan EBQ#8-9 to e</w:t>
      </w:r>
      <w:r>
        <w:rPr>
          <w:rFonts w:cstheme="minorHAnsi"/>
        </w:rPr>
        <w:t xml:space="preserve">valuate </w:t>
      </w:r>
      <w:r w:rsidR="005F2D50">
        <w:rPr>
          <w:rFonts w:cstheme="minorHAnsi"/>
        </w:rPr>
        <w:t xml:space="preserve">the </w:t>
      </w:r>
      <w:r>
        <w:rPr>
          <w:rFonts w:cstheme="minorHAnsi"/>
        </w:rPr>
        <w:t xml:space="preserve">impact of predation on </w:t>
      </w:r>
      <w:r w:rsidR="005F2D50">
        <w:rPr>
          <w:rFonts w:cstheme="minorHAnsi"/>
        </w:rPr>
        <w:t>plover</w:t>
      </w:r>
      <w:r>
        <w:rPr>
          <w:rFonts w:cstheme="minorHAnsi"/>
        </w:rPr>
        <w:t xml:space="preserve"> productivity and to evaluate the effectiveness of </w:t>
      </w:r>
      <w:r>
        <w:rPr>
          <w:rFonts w:cstheme="minorHAnsi"/>
        </w:rPr>
        <w:lastRenderedPageBreak/>
        <w:t xml:space="preserve">additional predator management implemented since 2021 on </w:t>
      </w:r>
      <w:r w:rsidR="005F2D50">
        <w:rPr>
          <w:rFonts w:cstheme="minorHAnsi"/>
        </w:rPr>
        <w:t>three</w:t>
      </w:r>
      <w:r>
        <w:rPr>
          <w:rFonts w:cstheme="minorHAnsi"/>
        </w:rPr>
        <w:t xml:space="preserve"> PRRIP OCSW sites.</w:t>
      </w:r>
      <w:r w:rsidR="007D5429">
        <w:rPr>
          <w:rFonts w:cstheme="minorHAnsi"/>
        </w:rPr>
        <w:t xml:space="preserve"> </w:t>
      </w:r>
      <w:r w:rsidR="005F2D50">
        <w:rPr>
          <w:rFonts w:cstheme="minorHAnsi"/>
        </w:rPr>
        <w:t>Initial run at a s</w:t>
      </w:r>
      <w:r w:rsidR="007D5429">
        <w:rPr>
          <w:rFonts w:cstheme="minorHAnsi"/>
        </w:rPr>
        <w:t>imple analysis of plover fledge ratios show</w:t>
      </w:r>
      <w:r w:rsidR="005F2D50">
        <w:rPr>
          <w:rFonts w:cstheme="minorHAnsi"/>
        </w:rPr>
        <w:t>ed</w:t>
      </w:r>
      <w:r w:rsidR="007D5429">
        <w:rPr>
          <w:rFonts w:cstheme="minorHAnsi"/>
        </w:rPr>
        <w:t xml:space="preserve"> no effect of additional management on plover fledge ratios, but </w:t>
      </w:r>
      <w:r w:rsidR="005F2D50">
        <w:rPr>
          <w:rFonts w:cstheme="minorHAnsi"/>
        </w:rPr>
        <w:t xml:space="preserve">using fledge ratios as the response variable </w:t>
      </w:r>
      <w:r w:rsidR="007D5429">
        <w:rPr>
          <w:rFonts w:cstheme="minorHAnsi"/>
        </w:rPr>
        <w:t xml:space="preserve">confounds losses due to all sources and does not look specifically at </w:t>
      </w:r>
      <w:r w:rsidR="005F2D50">
        <w:rPr>
          <w:rFonts w:cstheme="minorHAnsi"/>
        </w:rPr>
        <w:t xml:space="preserve">nest </w:t>
      </w:r>
      <w:r w:rsidR="007D5429">
        <w:rPr>
          <w:rFonts w:cstheme="minorHAnsi"/>
        </w:rPr>
        <w:t>predation.</w:t>
      </w:r>
    </w:p>
    <w:p w14:paraId="63C12851" w14:textId="77777777" w:rsidR="00C60C2C" w:rsidRDefault="00C60C2C" w:rsidP="00AD1D02">
      <w:pPr>
        <w:rPr>
          <w:rFonts w:cstheme="minorHAnsi"/>
        </w:rPr>
      </w:pPr>
    </w:p>
    <w:p w14:paraId="68E27C26" w14:textId="0692BA79" w:rsidR="007D5429" w:rsidRDefault="001E0B46" w:rsidP="00AD1D02">
      <w:pPr>
        <w:rPr>
          <w:rFonts w:cstheme="minorHAnsi"/>
        </w:rPr>
      </w:pPr>
      <w:r>
        <w:rPr>
          <w:rFonts w:cstheme="minorHAnsi"/>
        </w:rPr>
        <w:t>Jenniges asked if we just look at data anymore</w:t>
      </w:r>
      <w:r w:rsidR="005F2D50">
        <w:rPr>
          <w:rFonts w:cstheme="minorHAnsi"/>
        </w:rPr>
        <w:t xml:space="preserve">, and whether we really </w:t>
      </w:r>
      <w:r>
        <w:rPr>
          <w:rFonts w:cstheme="minorHAnsi"/>
        </w:rPr>
        <w:t>need</w:t>
      </w:r>
      <w:r w:rsidR="005F2D50">
        <w:rPr>
          <w:rFonts w:cstheme="minorHAnsi"/>
        </w:rPr>
        <w:t xml:space="preserve">ed to </w:t>
      </w:r>
      <w:r w:rsidR="000C2147">
        <w:rPr>
          <w:rFonts w:cstheme="minorHAnsi"/>
        </w:rPr>
        <w:t>model everything</w:t>
      </w:r>
      <w:r>
        <w:rPr>
          <w:rFonts w:cstheme="minorHAnsi"/>
        </w:rPr>
        <w:t xml:space="preserve">? Henry asked what information the TAC would </w:t>
      </w:r>
      <w:r w:rsidR="005F2D50">
        <w:rPr>
          <w:rFonts w:cstheme="minorHAnsi"/>
        </w:rPr>
        <w:t xml:space="preserve">like to see </w:t>
      </w:r>
      <w:r>
        <w:rPr>
          <w:rFonts w:cstheme="minorHAnsi"/>
        </w:rPr>
        <w:t xml:space="preserve">to </w:t>
      </w:r>
      <w:r w:rsidR="005F2D50">
        <w:rPr>
          <w:rFonts w:cstheme="minorHAnsi"/>
        </w:rPr>
        <w:t xml:space="preserve">inform a </w:t>
      </w:r>
      <w:r>
        <w:rPr>
          <w:rFonts w:cstheme="minorHAnsi"/>
        </w:rPr>
        <w:t xml:space="preserve">decision on how to proceed for 2025? </w:t>
      </w:r>
      <w:r w:rsidR="005F2D50">
        <w:rPr>
          <w:rFonts w:cstheme="minorHAnsi"/>
        </w:rPr>
        <w:t xml:space="preserve">After 3 years of data collection, we are at a data analysis step to help the Program decide whether we continue doing what we are doing, try something else, or just stick to status quo baseline level of predator management. Jenniges asked if we were planning on removing the fence from Broadfoot </w:t>
      </w:r>
      <w:proofErr w:type="gramStart"/>
      <w:r w:rsidR="005F2D50">
        <w:rPr>
          <w:rFonts w:cstheme="minorHAnsi"/>
        </w:rPr>
        <w:t>South?</w:t>
      </w:r>
      <w:proofErr w:type="gramEnd"/>
      <w:r w:rsidR="005F2D50">
        <w:rPr>
          <w:rFonts w:cstheme="minorHAnsi"/>
        </w:rPr>
        <w:t xml:space="preserve"> Henry said, no, the question is whether we might want to add exclusion fencing at other sites if it is effective at reducing predation. </w:t>
      </w:r>
      <w:r w:rsidR="000C2147">
        <w:rPr>
          <w:rFonts w:cstheme="minorHAnsi"/>
        </w:rPr>
        <w:t xml:space="preserve">Altenhofen asked how much we spend on additional predator management. Henry said the big cost at the onset was the fence at Broadfoot South. Bruggeman said once that was implemented (fence, lights), some basic maintenance is required, but cost is almost exclusively personnel time. Altenhofen asked which predators are most problematic. Bruggeman said it varies. Owls have been a consistent problem, but coyotes, badgers and other mammals have also been problematic. </w:t>
      </w:r>
      <w:r w:rsidR="005F2D50" w:rsidRPr="00DE0569">
        <w:rPr>
          <w:rFonts w:asciiTheme="minorHAnsi" w:eastAsia="Times New Roman" w:hAnsiTheme="minorHAnsi" w:cstheme="minorHAnsi"/>
        </w:rPr>
        <w:t>Schaneman</w:t>
      </w:r>
      <w:r w:rsidR="005F2D50">
        <w:rPr>
          <w:rFonts w:cstheme="minorHAnsi"/>
        </w:rPr>
        <w:t xml:space="preserve"> a</w:t>
      </w:r>
      <w:r>
        <w:rPr>
          <w:rFonts w:cstheme="minorHAnsi"/>
        </w:rPr>
        <w:t xml:space="preserve">sked if </w:t>
      </w:r>
      <w:r w:rsidR="005F2D50">
        <w:rPr>
          <w:rFonts w:cstheme="minorHAnsi"/>
        </w:rPr>
        <w:t xml:space="preserve">we had </w:t>
      </w:r>
      <w:r>
        <w:rPr>
          <w:rFonts w:cstheme="minorHAnsi"/>
        </w:rPr>
        <w:t xml:space="preserve">looked into </w:t>
      </w:r>
      <w:r w:rsidR="005F2D50">
        <w:rPr>
          <w:rFonts w:cstheme="minorHAnsi"/>
        </w:rPr>
        <w:t xml:space="preserve">using </w:t>
      </w:r>
      <w:r>
        <w:rPr>
          <w:rFonts w:cstheme="minorHAnsi"/>
        </w:rPr>
        <w:t xml:space="preserve">guard dogs? </w:t>
      </w:r>
      <w:r w:rsidR="005F2D50">
        <w:rPr>
          <w:rFonts w:cstheme="minorHAnsi"/>
        </w:rPr>
        <w:t>They have been used effectively to mitigate predators by his organization. Henry said what the EDO is looking for is a TAC work group to keep informed and provide input for this data analysis effort so the TAC feels comfortable with the outcome and the information generated and can make a recommendation to the GC about how to proceed in 2025.</w:t>
      </w:r>
    </w:p>
    <w:p w14:paraId="172A5A91" w14:textId="77777777" w:rsidR="007D5429" w:rsidRDefault="007D5429" w:rsidP="00AD1D02">
      <w:pPr>
        <w:rPr>
          <w:rFonts w:cstheme="minorHAnsi"/>
        </w:rPr>
      </w:pPr>
    </w:p>
    <w:p w14:paraId="734DD832" w14:textId="77777777" w:rsidR="002E280D" w:rsidRDefault="002E280D" w:rsidP="002E280D">
      <w:pPr>
        <w:rPr>
          <w:rFonts w:asciiTheme="minorHAnsi" w:hAnsiTheme="minorHAnsi" w:cstheme="minorHAnsi"/>
          <w:color w:val="FF0000"/>
        </w:rPr>
      </w:pPr>
      <w:r>
        <w:rPr>
          <w:rFonts w:asciiTheme="minorHAnsi" w:hAnsiTheme="minorHAnsi" w:cstheme="minorHAnsi"/>
          <w:color w:val="FF0000"/>
        </w:rPr>
        <w:t>EDO ACTION ITEMS:</w:t>
      </w:r>
    </w:p>
    <w:p w14:paraId="0C6BF625" w14:textId="74D15055" w:rsidR="002E280D" w:rsidRPr="006C549D" w:rsidRDefault="002E280D" w:rsidP="002E280D">
      <w:pPr>
        <w:pStyle w:val="ListParagraph"/>
        <w:numPr>
          <w:ilvl w:val="0"/>
          <w:numId w:val="6"/>
        </w:numPr>
        <w:ind w:left="360"/>
        <w:rPr>
          <w:rFonts w:cstheme="minorHAnsi"/>
          <w:color w:val="FF0000"/>
        </w:rPr>
      </w:pPr>
      <w:r w:rsidRPr="00E83283">
        <w:rPr>
          <w:rFonts w:cstheme="minorHAnsi"/>
        </w:rPr>
        <w:t>EDO</w:t>
      </w:r>
      <w:r w:rsidR="005F2D50">
        <w:rPr>
          <w:rFonts w:cstheme="minorHAnsi"/>
        </w:rPr>
        <w:t xml:space="preserve"> will schedule an initial </w:t>
      </w:r>
      <w:r w:rsidR="00C60C2C">
        <w:rPr>
          <w:rFonts w:cstheme="minorHAnsi"/>
        </w:rPr>
        <w:t xml:space="preserve">virtual </w:t>
      </w:r>
      <w:r w:rsidR="005F2D50">
        <w:rPr>
          <w:rFonts w:cstheme="minorHAnsi"/>
        </w:rPr>
        <w:t>meeting with work group participants</w:t>
      </w:r>
      <w:r w:rsidRPr="00E83283">
        <w:rPr>
          <w:rFonts w:cstheme="minorHAnsi"/>
        </w:rPr>
        <w:t xml:space="preserve"> </w:t>
      </w:r>
      <w:r w:rsidR="00C60C2C">
        <w:rPr>
          <w:rFonts w:cstheme="minorHAnsi"/>
        </w:rPr>
        <w:t>in May</w:t>
      </w:r>
    </w:p>
    <w:p w14:paraId="24CEA636" w14:textId="77777777" w:rsidR="002E280D" w:rsidRPr="006C549D" w:rsidRDefault="002E280D" w:rsidP="002E280D">
      <w:pPr>
        <w:rPr>
          <w:rFonts w:cstheme="minorHAnsi"/>
          <w:color w:val="FF0000"/>
        </w:rPr>
      </w:pPr>
      <w:r w:rsidRPr="006C549D">
        <w:rPr>
          <w:rFonts w:cstheme="minorHAnsi"/>
          <w:color w:val="FF0000"/>
        </w:rPr>
        <w:t xml:space="preserve">TAC ACTION ITEMS: </w:t>
      </w:r>
    </w:p>
    <w:p w14:paraId="26CB2502" w14:textId="5900A764" w:rsidR="002E280D" w:rsidRPr="008F665E" w:rsidRDefault="002E280D" w:rsidP="002E280D">
      <w:pPr>
        <w:pStyle w:val="ListParagraph"/>
        <w:numPr>
          <w:ilvl w:val="0"/>
          <w:numId w:val="6"/>
        </w:numPr>
        <w:ind w:left="360"/>
        <w:rPr>
          <w:rFonts w:cstheme="minorHAnsi"/>
        </w:rPr>
      </w:pPr>
      <w:r>
        <w:rPr>
          <w:rFonts w:cstheme="minorHAnsi"/>
        </w:rPr>
        <w:t>TAC</w:t>
      </w:r>
      <w:r w:rsidR="00C60C2C">
        <w:rPr>
          <w:rFonts w:cstheme="minorHAnsi"/>
        </w:rPr>
        <w:t xml:space="preserve"> consider any additional stakeholder participation in work group</w:t>
      </w:r>
    </w:p>
    <w:p w14:paraId="16E14042" w14:textId="5C6A12BD" w:rsidR="001C4F11" w:rsidRPr="001C4F11" w:rsidRDefault="001C4F11" w:rsidP="00AD1D02">
      <w:pPr>
        <w:rPr>
          <w:rFonts w:cstheme="minorHAnsi"/>
        </w:rPr>
      </w:pPr>
      <w:r w:rsidRPr="001C4F11">
        <w:rPr>
          <w:rFonts w:cstheme="minorHAnsi"/>
        </w:rPr>
        <w:t>Document:</w:t>
      </w:r>
      <w:r>
        <w:rPr>
          <w:rFonts w:cstheme="minorHAnsi"/>
        </w:rPr>
        <w:t xml:space="preserve"> </w:t>
      </w:r>
      <w:hyperlink r:id="rId28" w:history="1">
        <w:r w:rsidRPr="001C4F11">
          <w:rPr>
            <w:rStyle w:val="Hyperlink"/>
            <w:rFonts w:cstheme="minorHAnsi"/>
          </w:rPr>
          <w:t>11_LTPP_fledge_ratios_predation_management_analysis</w:t>
        </w:r>
      </w:hyperlink>
    </w:p>
    <w:p w14:paraId="4B379EC9" w14:textId="5D17D454" w:rsidR="001C4F11" w:rsidRPr="001C4F11" w:rsidRDefault="001C4F11" w:rsidP="00AD1D02">
      <w:pPr>
        <w:rPr>
          <w:rFonts w:cstheme="minorHAnsi"/>
        </w:rPr>
      </w:pPr>
      <w:r w:rsidRPr="001C4F11">
        <w:rPr>
          <w:rFonts w:cstheme="minorHAnsi"/>
        </w:rPr>
        <w:t>Presentation:</w:t>
      </w:r>
      <w:r>
        <w:rPr>
          <w:rFonts w:cstheme="minorHAnsi"/>
        </w:rPr>
        <w:t xml:space="preserve"> </w:t>
      </w:r>
      <w:hyperlink r:id="rId29" w:history="1">
        <w:r w:rsidRPr="001C4F11">
          <w:rPr>
            <w:rStyle w:val="Hyperlink"/>
            <w:rFonts w:cstheme="minorHAnsi"/>
          </w:rPr>
          <w:t>11_LTPP_predation_management_analysis</w:t>
        </w:r>
      </w:hyperlink>
    </w:p>
    <w:p w14:paraId="5BF4C1D6" w14:textId="77777777" w:rsidR="001C4F11" w:rsidRDefault="001C4F11" w:rsidP="00AD1D02">
      <w:pPr>
        <w:rPr>
          <w:rFonts w:cstheme="minorHAnsi"/>
          <w:color w:val="FF0000"/>
        </w:rPr>
      </w:pPr>
    </w:p>
    <w:p w14:paraId="066C4663" w14:textId="0412AFF3" w:rsidR="00796896" w:rsidRPr="002E280D" w:rsidRDefault="00796896" w:rsidP="00AD1D02">
      <w:pPr>
        <w:rPr>
          <w:rFonts w:cstheme="minorHAnsi"/>
          <w:color w:val="FF0000"/>
        </w:rPr>
      </w:pPr>
      <w:r w:rsidRPr="002E280D">
        <w:rPr>
          <w:rFonts w:cstheme="minorHAnsi"/>
          <w:color w:val="FF0000"/>
        </w:rPr>
        <w:t>TAC APPOINTMENT OF WORK GROUP</w:t>
      </w:r>
    </w:p>
    <w:p w14:paraId="28667892" w14:textId="35522098" w:rsidR="00796896" w:rsidRDefault="005F2D50" w:rsidP="00AD1D02">
      <w:pPr>
        <w:rPr>
          <w:rFonts w:cstheme="minorHAnsi"/>
        </w:rPr>
      </w:pPr>
      <w:r>
        <w:rPr>
          <w:rFonts w:cstheme="minorHAnsi"/>
        </w:rPr>
        <w:t>Merrill, Ostrom, Kingsley, Mensinger, and Marks</w:t>
      </w:r>
    </w:p>
    <w:p w14:paraId="30945E1C" w14:textId="77777777" w:rsidR="005F2D50" w:rsidRDefault="005F2D50" w:rsidP="00AD1D02">
      <w:pPr>
        <w:rPr>
          <w:rFonts w:cstheme="minorHAnsi"/>
        </w:rPr>
      </w:pPr>
    </w:p>
    <w:p w14:paraId="147370CE" w14:textId="717CBEA2" w:rsidR="00796896" w:rsidRDefault="00796896" w:rsidP="00AD1D02">
      <w:pPr>
        <w:rPr>
          <w:rFonts w:cstheme="minorHAnsi"/>
        </w:rPr>
      </w:pPr>
      <w:r>
        <w:rPr>
          <w:rFonts w:cstheme="minorHAnsi"/>
        </w:rPr>
        <w:t>PS UNL FIELD UPDATE</w:t>
      </w:r>
    </w:p>
    <w:p w14:paraId="69A23BE1" w14:textId="54836562" w:rsidR="001C4F11" w:rsidRDefault="001C4F11" w:rsidP="00AD1D02">
      <w:pPr>
        <w:rPr>
          <w:rFonts w:cstheme="minorHAnsi"/>
        </w:rPr>
      </w:pPr>
      <w:r>
        <w:rPr>
          <w:rFonts w:cstheme="minorHAnsi"/>
        </w:rPr>
        <w:t>Henry gave a spring 2024 update from UNL reflecting UNL’s priorities for field data collection this spring</w:t>
      </w:r>
      <w:r w:rsidR="00B11E0F">
        <w:rPr>
          <w:rFonts w:cstheme="minorHAnsi"/>
        </w:rPr>
        <w:t xml:space="preserve"> and summarizing documented use of the Lower Platte River thus far in 2024. </w:t>
      </w:r>
    </w:p>
    <w:p w14:paraId="1BFF280F" w14:textId="36B4C8D1" w:rsidR="005745E1" w:rsidRDefault="005745E1" w:rsidP="00AD1D02">
      <w:pPr>
        <w:rPr>
          <w:rFonts w:cstheme="minorHAnsi"/>
        </w:rPr>
      </w:pPr>
      <w:r>
        <w:rPr>
          <w:rFonts w:cstheme="minorHAnsi"/>
        </w:rPr>
        <w:t xml:space="preserve">Altenhofen asked </w:t>
      </w:r>
      <w:r w:rsidR="00B11E0F">
        <w:rPr>
          <w:rFonts w:cstheme="minorHAnsi"/>
        </w:rPr>
        <w:t xml:space="preserve">if </w:t>
      </w:r>
      <w:r>
        <w:rPr>
          <w:rFonts w:cstheme="minorHAnsi"/>
        </w:rPr>
        <w:t xml:space="preserve">PRRIP </w:t>
      </w:r>
      <w:r w:rsidR="00B11E0F">
        <w:rPr>
          <w:rFonts w:cstheme="minorHAnsi"/>
        </w:rPr>
        <w:t xml:space="preserve">was </w:t>
      </w:r>
      <w:r>
        <w:rPr>
          <w:rFonts w:cstheme="minorHAnsi"/>
        </w:rPr>
        <w:t>paying</w:t>
      </w:r>
      <w:r w:rsidR="00B11E0F">
        <w:rPr>
          <w:rFonts w:cstheme="minorHAnsi"/>
        </w:rPr>
        <w:t xml:space="preserve"> for this project</w:t>
      </w:r>
      <w:r>
        <w:rPr>
          <w:rFonts w:cstheme="minorHAnsi"/>
        </w:rPr>
        <w:t xml:space="preserve">. Henry </w:t>
      </w:r>
      <w:r w:rsidR="00B11E0F">
        <w:rPr>
          <w:rFonts w:cstheme="minorHAnsi"/>
        </w:rPr>
        <w:t>said yes</w:t>
      </w:r>
      <w:r w:rsidR="000C2147">
        <w:rPr>
          <w:rFonts w:cstheme="minorHAnsi"/>
        </w:rPr>
        <w:t>, 100%</w:t>
      </w:r>
      <w:r w:rsidR="00B11E0F">
        <w:rPr>
          <w:rFonts w:cstheme="minorHAnsi"/>
        </w:rPr>
        <w:t>.</w:t>
      </w:r>
      <w:r>
        <w:rPr>
          <w:rFonts w:cstheme="minorHAnsi"/>
        </w:rPr>
        <w:t xml:space="preserve"> </w:t>
      </w:r>
      <w:r w:rsidR="00B11E0F">
        <w:rPr>
          <w:rFonts w:cstheme="minorHAnsi"/>
        </w:rPr>
        <w:t>He asked if why the f</w:t>
      </w:r>
      <w:r>
        <w:rPr>
          <w:rFonts w:cstheme="minorHAnsi"/>
        </w:rPr>
        <w:t xml:space="preserve">ocus on </w:t>
      </w:r>
      <w:r w:rsidR="00B11E0F">
        <w:rPr>
          <w:rFonts w:cstheme="minorHAnsi"/>
        </w:rPr>
        <w:t xml:space="preserve">lower Platte River and </w:t>
      </w:r>
      <w:r>
        <w:rPr>
          <w:rFonts w:cstheme="minorHAnsi"/>
        </w:rPr>
        <w:t>not above the Loup</w:t>
      </w:r>
      <w:r w:rsidR="00B11E0F">
        <w:rPr>
          <w:rFonts w:cstheme="minorHAnsi"/>
        </w:rPr>
        <w:t xml:space="preserve"> in the central Platte</w:t>
      </w:r>
      <w:r>
        <w:rPr>
          <w:rFonts w:cstheme="minorHAnsi"/>
        </w:rPr>
        <w:t xml:space="preserve">? </w:t>
      </w:r>
      <w:r w:rsidR="00B11E0F">
        <w:rPr>
          <w:rFonts w:cstheme="minorHAnsi"/>
        </w:rPr>
        <w:t xml:space="preserve">Henry said most documented use has been in the lower Platte, and we have a passive receiver system set up to detect fish that continue up the central Platte past the Loup, like the detection we had this spring. It is our first detection on that receiver since starting the project in 2022. </w:t>
      </w:r>
      <w:r w:rsidRPr="005522BF">
        <w:rPr>
          <w:rFonts w:cstheme="minorHAnsi"/>
        </w:rPr>
        <w:t xml:space="preserve">Rabbe asked about the </w:t>
      </w:r>
      <w:r w:rsidR="000C2147">
        <w:rPr>
          <w:rFonts w:cstheme="minorHAnsi"/>
        </w:rPr>
        <w:t xml:space="preserve">timing of the </w:t>
      </w:r>
      <w:r w:rsidRPr="005522BF">
        <w:rPr>
          <w:rFonts w:cstheme="minorHAnsi"/>
        </w:rPr>
        <w:t>central Platte River detection</w:t>
      </w:r>
      <w:r w:rsidR="000C2147">
        <w:rPr>
          <w:rFonts w:cstheme="minorHAnsi"/>
        </w:rPr>
        <w:t xml:space="preserve">. He would like to know if it </w:t>
      </w:r>
      <w:r w:rsidRPr="005522BF">
        <w:rPr>
          <w:rFonts w:cstheme="minorHAnsi"/>
        </w:rPr>
        <w:t xml:space="preserve">was during the spring WC EA </w:t>
      </w:r>
      <w:proofErr w:type="gramStart"/>
      <w:r w:rsidRPr="00927A4C">
        <w:rPr>
          <w:rFonts w:cstheme="minorHAnsi"/>
        </w:rPr>
        <w:t>Release?</w:t>
      </w:r>
      <w:proofErr w:type="gramEnd"/>
      <w:r w:rsidR="00E63555" w:rsidRPr="00927A4C">
        <w:rPr>
          <w:rFonts w:cstheme="minorHAnsi"/>
        </w:rPr>
        <w:t xml:space="preserve"> Henry said she would find out and get back with Rabbe.</w:t>
      </w:r>
    </w:p>
    <w:p w14:paraId="43146255" w14:textId="77777777" w:rsidR="005745E1" w:rsidRDefault="005745E1" w:rsidP="00AD1D02">
      <w:pPr>
        <w:rPr>
          <w:rFonts w:cstheme="minorHAnsi"/>
        </w:rPr>
      </w:pPr>
    </w:p>
    <w:p w14:paraId="181E5C9A" w14:textId="77777777" w:rsidR="001C4F11" w:rsidRDefault="001C4F11" w:rsidP="001C4F11">
      <w:pPr>
        <w:rPr>
          <w:rFonts w:asciiTheme="minorHAnsi" w:hAnsiTheme="minorHAnsi" w:cstheme="minorHAnsi"/>
          <w:color w:val="FF0000"/>
        </w:rPr>
      </w:pPr>
      <w:r>
        <w:rPr>
          <w:rFonts w:asciiTheme="minorHAnsi" w:hAnsiTheme="minorHAnsi" w:cstheme="minorHAnsi"/>
          <w:color w:val="FF0000"/>
        </w:rPr>
        <w:t>EDO ACTION ITEMS:</w:t>
      </w:r>
    </w:p>
    <w:p w14:paraId="5FD3319F" w14:textId="13DC004C" w:rsidR="001C4F11" w:rsidRPr="006C549D" w:rsidRDefault="001C4F11" w:rsidP="001C4F11">
      <w:pPr>
        <w:pStyle w:val="ListParagraph"/>
        <w:numPr>
          <w:ilvl w:val="0"/>
          <w:numId w:val="6"/>
        </w:numPr>
        <w:ind w:left="360"/>
        <w:rPr>
          <w:rFonts w:cstheme="minorHAnsi"/>
          <w:color w:val="FF0000"/>
        </w:rPr>
      </w:pPr>
      <w:r w:rsidRPr="00E83283">
        <w:rPr>
          <w:rFonts w:cstheme="minorHAnsi"/>
        </w:rPr>
        <w:lastRenderedPageBreak/>
        <w:t xml:space="preserve">EDO </w:t>
      </w:r>
      <w:r w:rsidR="00E63555">
        <w:rPr>
          <w:rFonts w:cstheme="minorHAnsi"/>
        </w:rPr>
        <w:t xml:space="preserve">will get back to TAC </w:t>
      </w:r>
      <w:r w:rsidR="005522BF">
        <w:rPr>
          <w:rFonts w:cstheme="minorHAnsi"/>
        </w:rPr>
        <w:t>with</w:t>
      </w:r>
      <w:r w:rsidR="00E63555">
        <w:rPr>
          <w:rFonts w:cstheme="minorHAnsi"/>
        </w:rPr>
        <w:t xml:space="preserve"> date when pallid sturgeon </w:t>
      </w:r>
      <w:r w:rsidR="005522BF">
        <w:rPr>
          <w:rFonts w:cstheme="minorHAnsi"/>
        </w:rPr>
        <w:t xml:space="preserve">was </w:t>
      </w:r>
      <w:r w:rsidR="00E63555">
        <w:rPr>
          <w:rFonts w:cstheme="minorHAnsi"/>
        </w:rPr>
        <w:t>detected on central Platte receiver just upstream of Loup confluence.</w:t>
      </w:r>
    </w:p>
    <w:p w14:paraId="20A8865F" w14:textId="40C25B08" w:rsidR="001C4F11" w:rsidRDefault="001C4F11" w:rsidP="00235FE6">
      <w:pPr>
        <w:rPr>
          <w:rFonts w:cstheme="minorHAnsi"/>
        </w:rPr>
      </w:pPr>
      <w:r>
        <w:rPr>
          <w:rFonts w:cstheme="minorHAnsi"/>
        </w:rPr>
        <w:t xml:space="preserve">Presentation: </w:t>
      </w:r>
      <w:hyperlink r:id="rId30" w:history="1">
        <w:r w:rsidRPr="001C4F11">
          <w:rPr>
            <w:rStyle w:val="Hyperlink"/>
            <w:rFonts w:cstheme="minorHAnsi"/>
          </w:rPr>
          <w:t>UNL PS Spring 24 Update</w:t>
        </w:r>
      </w:hyperlink>
    </w:p>
    <w:p w14:paraId="2E56C51F" w14:textId="77777777" w:rsidR="00ED1DAF" w:rsidRPr="00ED1DAF" w:rsidRDefault="00ED1DAF" w:rsidP="00235FE6">
      <w:pPr>
        <w:rPr>
          <w:rFonts w:cstheme="minorHAnsi"/>
        </w:rPr>
      </w:pPr>
    </w:p>
    <w:p w14:paraId="59828FDF" w14:textId="36911530" w:rsidR="003A35D5" w:rsidRDefault="00A17FBF" w:rsidP="00235FE6">
      <w:pPr>
        <w:rPr>
          <w:rFonts w:cstheme="minorHAnsi"/>
          <w:b/>
          <w:bCs/>
        </w:rPr>
      </w:pPr>
      <w:r w:rsidRPr="001E0009">
        <w:rPr>
          <w:rFonts w:cstheme="minorHAnsi"/>
          <w:b/>
          <w:bCs/>
        </w:rPr>
        <w:t>DAY</w:t>
      </w:r>
      <w:r w:rsidR="0072278D">
        <w:rPr>
          <w:rFonts w:cstheme="minorHAnsi"/>
          <w:b/>
          <w:bCs/>
        </w:rPr>
        <w:t>s #1-</w:t>
      </w:r>
      <w:r w:rsidRPr="001E0009">
        <w:rPr>
          <w:rFonts w:cstheme="minorHAnsi"/>
          <w:b/>
          <w:bCs/>
        </w:rPr>
        <w:t>2 REVIEW &amp; WRAP-UP</w:t>
      </w:r>
    </w:p>
    <w:p w14:paraId="31597170" w14:textId="680161ED" w:rsidR="007C77EA" w:rsidRDefault="007C77EA" w:rsidP="00235FE6">
      <w:pPr>
        <w:rPr>
          <w:rFonts w:cstheme="minorHAnsi"/>
          <w:b/>
          <w:bCs/>
        </w:rPr>
      </w:pPr>
      <w:r>
        <w:rPr>
          <w:rFonts w:cstheme="minorHAnsi"/>
          <w:b/>
          <w:bCs/>
        </w:rPr>
        <w:t>MOTIONS</w:t>
      </w:r>
    </w:p>
    <w:p w14:paraId="2D30101B" w14:textId="7571F171" w:rsidR="007C77EA" w:rsidRPr="006766D9" w:rsidRDefault="007C77EA" w:rsidP="00235FE6">
      <w:pPr>
        <w:rPr>
          <w:rFonts w:cstheme="minorHAnsi"/>
        </w:rPr>
      </w:pPr>
      <w:r w:rsidRPr="006766D9">
        <w:rPr>
          <w:rFonts w:cstheme="minorHAnsi"/>
        </w:rPr>
        <w:t>January 2024 TAC Meeting Minutes Approved</w:t>
      </w:r>
    </w:p>
    <w:p w14:paraId="56AE2587" w14:textId="30F08B30" w:rsidR="007C77EA" w:rsidRPr="006766D9" w:rsidRDefault="007C77EA" w:rsidP="00235FE6">
      <w:pPr>
        <w:rPr>
          <w:rFonts w:cstheme="minorHAnsi"/>
        </w:rPr>
      </w:pPr>
      <w:r w:rsidRPr="006766D9">
        <w:rPr>
          <w:rFonts w:cstheme="minorHAnsi"/>
        </w:rPr>
        <w:t xml:space="preserve">J2 Channel USGS Stage Gage Installation and </w:t>
      </w:r>
      <w:r w:rsidR="007E452A" w:rsidRPr="006766D9">
        <w:rPr>
          <w:rFonts w:cstheme="minorHAnsi"/>
        </w:rPr>
        <w:t xml:space="preserve">2024 Water Plan </w:t>
      </w:r>
      <w:r w:rsidRPr="006766D9">
        <w:rPr>
          <w:rFonts w:cstheme="minorHAnsi"/>
        </w:rPr>
        <w:t>Budget Revision Approved</w:t>
      </w:r>
    </w:p>
    <w:p w14:paraId="32CEB4B9" w14:textId="6218D3BB" w:rsidR="007C77EA" w:rsidRPr="006766D9" w:rsidRDefault="007C77EA" w:rsidP="00235FE6">
      <w:pPr>
        <w:rPr>
          <w:rFonts w:cstheme="minorHAnsi"/>
        </w:rPr>
      </w:pPr>
      <w:r w:rsidRPr="006766D9">
        <w:rPr>
          <w:rFonts w:cstheme="minorHAnsi"/>
        </w:rPr>
        <w:t>Fall 2023 WC Report Approved</w:t>
      </w:r>
      <w:r w:rsidR="00896DA0" w:rsidRPr="006766D9">
        <w:rPr>
          <w:rFonts w:cstheme="minorHAnsi"/>
        </w:rPr>
        <w:t xml:space="preserve"> with suggested revisions</w:t>
      </w:r>
    </w:p>
    <w:p w14:paraId="0BDF8522" w14:textId="77777777" w:rsidR="007C77EA" w:rsidRPr="006766D9" w:rsidRDefault="007C77EA" w:rsidP="00235FE6">
      <w:pPr>
        <w:rPr>
          <w:rFonts w:cstheme="minorHAnsi"/>
          <w:b/>
          <w:bCs/>
        </w:rPr>
      </w:pPr>
    </w:p>
    <w:p w14:paraId="7F17DA25" w14:textId="1FD4690C" w:rsidR="003A35D5" w:rsidRPr="006766D9" w:rsidRDefault="003A35D5" w:rsidP="00235FE6">
      <w:pPr>
        <w:rPr>
          <w:rFonts w:cstheme="minorHAnsi"/>
          <w:b/>
          <w:bCs/>
        </w:rPr>
      </w:pPr>
      <w:r w:rsidRPr="006766D9">
        <w:rPr>
          <w:rFonts w:cstheme="minorHAnsi"/>
          <w:b/>
          <w:bCs/>
        </w:rPr>
        <w:t>ACTION ITEMS</w:t>
      </w:r>
    </w:p>
    <w:p w14:paraId="5BEB0800" w14:textId="540063AA" w:rsidR="00AE4809" w:rsidRPr="006766D9" w:rsidRDefault="00AE4809" w:rsidP="00235FE6">
      <w:pPr>
        <w:rPr>
          <w:rFonts w:cstheme="minorHAnsi"/>
        </w:rPr>
      </w:pPr>
      <w:r w:rsidRPr="006766D9">
        <w:rPr>
          <w:rFonts w:cstheme="minorHAnsi"/>
        </w:rPr>
        <w:t>TAC feedback on State of the Platte Report due May 10</w:t>
      </w:r>
      <w:r w:rsidRPr="006766D9">
        <w:rPr>
          <w:rFonts w:cstheme="minorHAnsi"/>
          <w:vertAlign w:val="superscript"/>
        </w:rPr>
        <w:t>th</w:t>
      </w:r>
    </w:p>
    <w:p w14:paraId="5D9649B3" w14:textId="75C59B49" w:rsidR="006F1755" w:rsidRPr="006766D9" w:rsidRDefault="006F1755" w:rsidP="006F1755">
      <w:pPr>
        <w:rPr>
          <w:rFonts w:cstheme="minorHAnsi"/>
        </w:rPr>
      </w:pPr>
      <w:r w:rsidRPr="006766D9">
        <w:rPr>
          <w:rFonts w:cstheme="minorHAnsi"/>
        </w:rPr>
        <w:t>TAC revise draft wet meadow document</w:t>
      </w:r>
    </w:p>
    <w:p w14:paraId="38785109" w14:textId="26565C63" w:rsidR="00076BD0" w:rsidRPr="006766D9" w:rsidRDefault="00076BD0" w:rsidP="00076BD0">
      <w:pPr>
        <w:rPr>
          <w:rFonts w:cstheme="minorHAnsi"/>
        </w:rPr>
      </w:pPr>
      <w:r w:rsidRPr="006766D9">
        <w:rPr>
          <w:rFonts w:cstheme="minorHAnsi"/>
        </w:rPr>
        <w:t xml:space="preserve">CO Water Users and Wyoming will discuss and appoint their work group members for Stopover vs. Flyover </w:t>
      </w:r>
      <w:r w:rsidR="003E5360" w:rsidRPr="006766D9">
        <w:rPr>
          <w:rFonts w:cstheme="minorHAnsi"/>
        </w:rPr>
        <w:t>analysis</w:t>
      </w:r>
      <w:r w:rsidRPr="006766D9">
        <w:rPr>
          <w:rFonts w:cstheme="minorHAnsi"/>
        </w:rPr>
        <w:t>. EDO will schedule initial virtual planning meeting.</w:t>
      </w:r>
    </w:p>
    <w:p w14:paraId="5C117CB7" w14:textId="73541C87" w:rsidR="00331C16" w:rsidRPr="006766D9" w:rsidRDefault="00331C16" w:rsidP="00331C16">
      <w:pPr>
        <w:rPr>
          <w:rFonts w:cstheme="minorHAnsi"/>
        </w:rPr>
      </w:pPr>
      <w:r w:rsidRPr="006766D9">
        <w:rPr>
          <w:rFonts w:cstheme="minorHAnsi"/>
        </w:rPr>
        <w:t>EDO will send TAC the date when pallid sturgeon was detected on central Platte receiver just upstream of Loup confluence.</w:t>
      </w:r>
    </w:p>
    <w:p w14:paraId="7D851169" w14:textId="77777777" w:rsidR="00AE4809" w:rsidRPr="006766D9" w:rsidRDefault="00AE4809" w:rsidP="00235FE6">
      <w:pPr>
        <w:rPr>
          <w:rFonts w:cstheme="minorHAnsi"/>
          <w:b/>
          <w:bCs/>
        </w:rPr>
      </w:pPr>
    </w:p>
    <w:p w14:paraId="189B64A3" w14:textId="660C361E" w:rsidR="003A35D5" w:rsidRPr="006766D9" w:rsidRDefault="003A35D5" w:rsidP="00235FE6">
      <w:pPr>
        <w:rPr>
          <w:rFonts w:cstheme="minorHAnsi"/>
          <w:b/>
          <w:bCs/>
        </w:rPr>
      </w:pPr>
      <w:r w:rsidRPr="006766D9">
        <w:rPr>
          <w:rFonts w:cstheme="minorHAnsi"/>
          <w:b/>
          <w:bCs/>
        </w:rPr>
        <w:t>For June GC</w:t>
      </w:r>
    </w:p>
    <w:p w14:paraId="73533EA2" w14:textId="160A88D2" w:rsidR="003A35D5" w:rsidRPr="006766D9" w:rsidRDefault="003A35D5" w:rsidP="00235FE6">
      <w:pPr>
        <w:rPr>
          <w:rFonts w:cstheme="minorHAnsi"/>
        </w:rPr>
      </w:pPr>
      <w:r w:rsidRPr="006766D9">
        <w:rPr>
          <w:rFonts w:cstheme="minorHAnsi"/>
        </w:rPr>
        <w:t>Passive augmentation RFP</w:t>
      </w:r>
    </w:p>
    <w:p w14:paraId="2FE9D98C" w14:textId="39A5124F" w:rsidR="003A35D5" w:rsidRPr="006766D9" w:rsidRDefault="001826AC" w:rsidP="00235FE6">
      <w:pPr>
        <w:rPr>
          <w:rFonts w:cstheme="minorHAnsi"/>
        </w:rPr>
      </w:pPr>
      <w:r w:rsidRPr="006766D9">
        <w:rPr>
          <w:rFonts w:cstheme="minorHAnsi"/>
        </w:rPr>
        <w:t>Fall 2023 WC Monitoring Report</w:t>
      </w:r>
      <w:r w:rsidR="003E5360" w:rsidRPr="006766D9">
        <w:rPr>
          <w:rFonts w:cstheme="minorHAnsi"/>
        </w:rPr>
        <w:t xml:space="preserve"> Revisions</w:t>
      </w:r>
    </w:p>
    <w:p w14:paraId="490B31E8" w14:textId="77777777" w:rsidR="00331C16" w:rsidRPr="006766D9" w:rsidRDefault="00331C16" w:rsidP="00235FE6">
      <w:pPr>
        <w:rPr>
          <w:rFonts w:cstheme="minorHAnsi"/>
        </w:rPr>
      </w:pPr>
    </w:p>
    <w:p w14:paraId="096F4707" w14:textId="5199860F" w:rsidR="003A35D5" w:rsidRPr="006766D9" w:rsidRDefault="003A35D5" w:rsidP="00235FE6">
      <w:pPr>
        <w:rPr>
          <w:rFonts w:cstheme="minorHAnsi"/>
          <w:b/>
          <w:bCs/>
        </w:rPr>
      </w:pPr>
      <w:r w:rsidRPr="006766D9">
        <w:rPr>
          <w:rFonts w:cstheme="minorHAnsi"/>
          <w:b/>
          <w:bCs/>
        </w:rPr>
        <w:t>For July TAC/ISAC</w:t>
      </w:r>
      <w:r w:rsidR="00896DA0" w:rsidRPr="006766D9">
        <w:rPr>
          <w:rFonts w:cstheme="minorHAnsi"/>
          <w:b/>
          <w:bCs/>
        </w:rPr>
        <w:t xml:space="preserve">, </w:t>
      </w:r>
      <w:r w:rsidRPr="006766D9">
        <w:rPr>
          <w:rFonts w:cstheme="minorHAnsi"/>
          <w:b/>
          <w:bCs/>
        </w:rPr>
        <w:t>to GC in September</w:t>
      </w:r>
    </w:p>
    <w:p w14:paraId="481DC5E0" w14:textId="07F8BA7D" w:rsidR="003A35D5" w:rsidRPr="006766D9" w:rsidRDefault="003A35D5" w:rsidP="00235FE6">
      <w:pPr>
        <w:rPr>
          <w:rFonts w:cstheme="minorHAnsi"/>
        </w:rPr>
      </w:pPr>
      <w:r w:rsidRPr="006766D9">
        <w:rPr>
          <w:rFonts w:cstheme="minorHAnsi"/>
        </w:rPr>
        <w:t>No Sediment Augmentation Monitoring Plan</w:t>
      </w:r>
    </w:p>
    <w:p w14:paraId="39889D69" w14:textId="592F5614" w:rsidR="00046E18" w:rsidRPr="006766D9" w:rsidRDefault="00046E18" w:rsidP="00235FE6">
      <w:pPr>
        <w:rPr>
          <w:rFonts w:cstheme="minorHAnsi"/>
        </w:rPr>
      </w:pPr>
      <w:r w:rsidRPr="006766D9">
        <w:rPr>
          <w:rFonts w:cstheme="minorHAnsi"/>
        </w:rPr>
        <w:t>Conceptual plan to promote channel widening at the Cottonwood Ranch and Pawnee complexes</w:t>
      </w:r>
    </w:p>
    <w:p w14:paraId="7DD167D9" w14:textId="407DEA0C" w:rsidR="003A35D5" w:rsidRPr="006766D9" w:rsidRDefault="003A35D5" w:rsidP="00235FE6">
      <w:pPr>
        <w:rPr>
          <w:rFonts w:cstheme="minorHAnsi"/>
        </w:rPr>
      </w:pPr>
      <w:r w:rsidRPr="006766D9">
        <w:rPr>
          <w:rFonts w:cstheme="minorHAnsi"/>
        </w:rPr>
        <w:t>WC Riverine Roost Site Selection Technical Report – Management Implications Revised</w:t>
      </w:r>
    </w:p>
    <w:p w14:paraId="49AEF261" w14:textId="1BB930A3" w:rsidR="00AE4809" w:rsidRPr="006766D9" w:rsidRDefault="003E5360" w:rsidP="00AE4809">
      <w:pPr>
        <w:rPr>
          <w:rFonts w:cstheme="minorHAnsi"/>
        </w:rPr>
      </w:pPr>
      <w:r w:rsidRPr="006766D9">
        <w:rPr>
          <w:rFonts w:cstheme="minorHAnsi"/>
        </w:rPr>
        <w:t>R</w:t>
      </w:r>
      <w:r w:rsidR="00AE4809" w:rsidRPr="006766D9">
        <w:rPr>
          <w:rFonts w:cstheme="minorHAnsi"/>
        </w:rPr>
        <w:t xml:space="preserve">evised plan for ISAC interaction </w:t>
      </w:r>
      <w:r w:rsidRPr="006766D9">
        <w:rPr>
          <w:rFonts w:cstheme="minorHAnsi"/>
        </w:rPr>
        <w:t>and f</w:t>
      </w:r>
      <w:r w:rsidR="00AE4809" w:rsidRPr="006766D9">
        <w:rPr>
          <w:rFonts w:cstheme="minorHAnsi"/>
        </w:rPr>
        <w:t>eedback on the State of the Platte Report</w:t>
      </w:r>
    </w:p>
    <w:p w14:paraId="5D89FE4C" w14:textId="51354769" w:rsidR="000D1A06" w:rsidRPr="006766D9" w:rsidRDefault="000D1A06" w:rsidP="000D1A06">
      <w:pPr>
        <w:rPr>
          <w:rFonts w:cstheme="minorHAnsi"/>
        </w:rPr>
      </w:pPr>
      <w:r w:rsidRPr="006766D9">
        <w:rPr>
          <w:rFonts w:cstheme="minorHAnsi"/>
        </w:rPr>
        <w:t>WC Monitoring Protocol updated with TAC and FWS approval</w:t>
      </w:r>
    </w:p>
    <w:p w14:paraId="7B1E5ECB" w14:textId="72856E6E" w:rsidR="003A35D5" w:rsidRPr="006766D9" w:rsidRDefault="003A35D5" w:rsidP="00235FE6">
      <w:pPr>
        <w:rPr>
          <w:rFonts w:cstheme="minorHAnsi"/>
        </w:rPr>
      </w:pPr>
      <w:r w:rsidRPr="006766D9">
        <w:rPr>
          <w:rFonts w:cstheme="minorHAnsi"/>
        </w:rPr>
        <w:t xml:space="preserve">WC Stopover vs Flyover </w:t>
      </w:r>
      <w:r w:rsidR="00076BD0" w:rsidRPr="006766D9">
        <w:rPr>
          <w:rFonts w:cstheme="minorHAnsi"/>
        </w:rPr>
        <w:t>Draft Data Analysis Plan</w:t>
      </w:r>
    </w:p>
    <w:p w14:paraId="4A07B5E6" w14:textId="25D1A8BD" w:rsidR="00046E18" w:rsidRPr="006766D9" w:rsidRDefault="00331C16" w:rsidP="00235FE6">
      <w:pPr>
        <w:rPr>
          <w:rFonts w:cstheme="minorHAnsi"/>
        </w:rPr>
      </w:pPr>
      <w:r w:rsidRPr="006766D9">
        <w:rPr>
          <w:rFonts w:cstheme="minorHAnsi"/>
        </w:rPr>
        <w:t>LTPP Predation Initial Results and Revised Data Analysis Plan</w:t>
      </w:r>
    </w:p>
    <w:p w14:paraId="771B4ED4" w14:textId="77777777" w:rsidR="003A35D5" w:rsidRPr="003A35D5" w:rsidRDefault="003A35D5" w:rsidP="00235FE6">
      <w:pPr>
        <w:rPr>
          <w:rFonts w:cstheme="minorHAnsi"/>
          <w:b/>
          <w:bCs/>
        </w:rPr>
      </w:pPr>
    </w:p>
    <w:p w14:paraId="2420B5CE" w14:textId="0B6D6C36" w:rsidR="0006785A" w:rsidRPr="003A35D5" w:rsidRDefault="00B7445E" w:rsidP="00235FE6">
      <w:pPr>
        <w:rPr>
          <w:rFonts w:cstheme="minorHAnsi"/>
          <w:i/>
          <w:iCs/>
        </w:rPr>
      </w:pPr>
      <w:r w:rsidRPr="003A35D5">
        <w:rPr>
          <w:rFonts w:cstheme="minorHAnsi"/>
          <w:i/>
          <w:iCs/>
        </w:rPr>
        <w:t>Future calendar</w:t>
      </w:r>
      <w:r w:rsidR="00E71F6B" w:rsidRPr="003A35D5">
        <w:rPr>
          <w:rFonts w:cstheme="minorHAnsi"/>
          <w:i/>
          <w:iCs/>
        </w:rPr>
        <w:t xml:space="preserve"> events:</w:t>
      </w:r>
    </w:p>
    <w:p w14:paraId="354D3DF4" w14:textId="05B8A80B" w:rsidR="002C4256" w:rsidRPr="001E0009" w:rsidRDefault="007F1F69" w:rsidP="00541EA3">
      <w:pPr>
        <w:pStyle w:val="NoSpacing"/>
        <w:numPr>
          <w:ilvl w:val="0"/>
          <w:numId w:val="1"/>
        </w:numPr>
        <w:rPr>
          <w:rFonts w:asciiTheme="minorHAnsi" w:hAnsiTheme="minorHAnsi" w:cstheme="minorHAnsi"/>
        </w:rPr>
      </w:pPr>
      <w:r w:rsidRPr="001E0009">
        <w:rPr>
          <w:rFonts w:asciiTheme="minorHAnsi" w:hAnsiTheme="minorHAnsi" w:cstheme="minorHAnsi"/>
        </w:rPr>
        <w:t>July 16-18, 2024 joint TAC/ISAC</w:t>
      </w:r>
      <w:r w:rsidR="002C4256" w:rsidRPr="001E0009">
        <w:rPr>
          <w:rFonts w:asciiTheme="minorHAnsi" w:hAnsiTheme="minorHAnsi" w:cstheme="minorHAnsi"/>
        </w:rPr>
        <w:t xml:space="preserve"> Meeting</w:t>
      </w:r>
      <w:r w:rsidRPr="001E0009">
        <w:rPr>
          <w:rFonts w:asciiTheme="minorHAnsi" w:hAnsiTheme="minorHAnsi" w:cstheme="minorHAnsi"/>
        </w:rPr>
        <w:t>, Kearney, NE</w:t>
      </w:r>
    </w:p>
    <w:p w14:paraId="6E27684D" w14:textId="6DC50D4A" w:rsidR="002C4256" w:rsidRPr="00331C16" w:rsidRDefault="007F1F69" w:rsidP="00541EA3">
      <w:pPr>
        <w:pStyle w:val="NoSpacing"/>
        <w:numPr>
          <w:ilvl w:val="0"/>
          <w:numId w:val="1"/>
        </w:numPr>
        <w:rPr>
          <w:rFonts w:asciiTheme="minorHAnsi" w:hAnsiTheme="minorHAnsi" w:cstheme="minorHAnsi"/>
        </w:rPr>
      </w:pPr>
      <w:r w:rsidRPr="00331C16">
        <w:rPr>
          <w:rFonts w:asciiTheme="minorHAnsi" w:hAnsiTheme="minorHAnsi" w:cstheme="minorHAnsi"/>
        </w:rPr>
        <w:t>October 22-23, 2024 TAC Meeting, Kearney, NE</w:t>
      </w:r>
    </w:p>
    <w:p w14:paraId="386C227C" w14:textId="77777777" w:rsidR="009F2198" w:rsidRPr="0020597D" w:rsidRDefault="009F2198" w:rsidP="004734D9">
      <w:pPr>
        <w:pStyle w:val="NoSpacing"/>
        <w:rPr>
          <w:rFonts w:asciiTheme="minorHAnsi" w:hAnsiTheme="minorHAnsi" w:cstheme="minorHAnsi"/>
          <w:highlight w:val="yellow"/>
        </w:rPr>
      </w:pPr>
    </w:p>
    <w:p w14:paraId="17B1642E" w14:textId="39B664F3" w:rsidR="003B57F2" w:rsidRPr="0014306B" w:rsidRDefault="00BA4772" w:rsidP="004734D9">
      <w:pPr>
        <w:pStyle w:val="NoSpacing"/>
        <w:rPr>
          <w:rFonts w:asciiTheme="minorHAnsi" w:hAnsiTheme="minorHAnsi" w:cstheme="minorHAnsi"/>
          <w:b/>
          <w:bCs/>
          <w:u w:val="single"/>
        </w:rPr>
      </w:pPr>
      <w:r w:rsidRPr="0014306B">
        <w:rPr>
          <w:rFonts w:asciiTheme="minorHAnsi" w:hAnsiTheme="minorHAnsi" w:cstheme="minorHAnsi"/>
          <w:b/>
          <w:bCs/>
          <w:u w:val="single"/>
        </w:rPr>
        <w:t xml:space="preserve">DAY </w:t>
      </w:r>
      <w:r w:rsidR="00A17FBF" w:rsidRPr="0014306B">
        <w:rPr>
          <w:rFonts w:asciiTheme="minorHAnsi" w:hAnsiTheme="minorHAnsi" w:cstheme="minorHAnsi"/>
          <w:b/>
          <w:bCs/>
          <w:u w:val="single"/>
        </w:rPr>
        <w:t>#</w:t>
      </w:r>
      <w:r w:rsidRPr="0014306B">
        <w:rPr>
          <w:rFonts w:asciiTheme="minorHAnsi" w:hAnsiTheme="minorHAnsi" w:cstheme="minorHAnsi"/>
          <w:b/>
          <w:bCs/>
          <w:u w:val="single"/>
        </w:rPr>
        <w:t xml:space="preserve">2 </w:t>
      </w:r>
      <w:r w:rsidR="003B57F2" w:rsidRPr="0014306B">
        <w:rPr>
          <w:rFonts w:asciiTheme="minorHAnsi" w:hAnsiTheme="minorHAnsi" w:cstheme="minorHAnsi"/>
          <w:b/>
          <w:bCs/>
          <w:u w:val="single"/>
        </w:rPr>
        <w:t>TAC MEETING END</w:t>
      </w:r>
    </w:p>
    <w:p w14:paraId="4522D842" w14:textId="54B7339C" w:rsidR="003B57F2" w:rsidRPr="00D32290" w:rsidRDefault="003B57F2" w:rsidP="004734D9">
      <w:pPr>
        <w:pStyle w:val="NoSpacing"/>
        <w:rPr>
          <w:rFonts w:asciiTheme="minorHAnsi" w:hAnsiTheme="minorHAnsi" w:cstheme="minorHAnsi"/>
        </w:rPr>
      </w:pPr>
      <w:r w:rsidRPr="0014306B">
        <w:rPr>
          <w:rFonts w:asciiTheme="minorHAnsi" w:hAnsiTheme="minorHAnsi" w:cstheme="minorHAnsi"/>
        </w:rPr>
        <w:t xml:space="preserve">The TAC meeting </w:t>
      </w:r>
      <w:r w:rsidR="003854C2" w:rsidRPr="0014306B">
        <w:rPr>
          <w:rFonts w:asciiTheme="minorHAnsi" w:hAnsiTheme="minorHAnsi" w:cstheme="minorHAnsi"/>
        </w:rPr>
        <w:t xml:space="preserve">adjourned at </w:t>
      </w:r>
      <w:r w:rsidR="00657F4D" w:rsidRPr="00331C16">
        <w:rPr>
          <w:rFonts w:asciiTheme="minorHAnsi" w:hAnsiTheme="minorHAnsi" w:cstheme="minorHAnsi"/>
        </w:rPr>
        <w:t>12:</w:t>
      </w:r>
      <w:r w:rsidR="00071CFE" w:rsidRPr="00331C16">
        <w:rPr>
          <w:rFonts w:asciiTheme="minorHAnsi" w:hAnsiTheme="minorHAnsi" w:cstheme="minorHAnsi"/>
        </w:rPr>
        <w:t>07</w:t>
      </w:r>
      <w:r w:rsidR="00BD6BD4" w:rsidRPr="00331C16">
        <w:rPr>
          <w:rFonts w:asciiTheme="minorHAnsi" w:hAnsiTheme="minorHAnsi" w:cstheme="minorHAnsi"/>
        </w:rPr>
        <w:t xml:space="preserve"> </w:t>
      </w:r>
      <w:r w:rsidR="0014306B" w:rsidRPr="00331C16">
        <w:rPr>
          <w:rFonts w:asciiTheme="minorHAnsi" w:hAnsiTheme="minorHAnsi" w:cstheme="minorHAnsi"/>
        </w:rPr>
        <w:t>P</w:t>
      </w:r>
      <w:r w:rsidRPr="00331C16">
        <w:rPr>
          <w:rFonts w:asciiTheme="minorHAnsi" w:hAnsiTheme="minorHAnsi" w:cstheme="minorHAnsi"/>
        </w:rPr>
        <w:t xml:space="preserve">M </w:t>
      </w:r>
      <w:r w:rsidR="008647B8" w:rsidRPr="00331C16">
        <w:rPr>
          <w:rFonts w:asciiTheme="minorHAnsi" w:hAnsiTheme="minorHAnsi" w:cstheme="minorHAnsi"/>
        </w:rPr>
        <w:t>Mountain</w:t>
      </w:r>
      <w:r w:rsidRPr="00331C16">
        <w:rPr>
          <w:rFonts w:asciiTheme="minorHAnsi" w:hAnsiTheme="minorHAnsi" w:cstheme="minorHAnsi"/>
        </w:rPr>
        <w:t xml:space="preserve"> Time.</w:t>
      </w:r>
    </w:p>
    <w:sectPr w:rsidR="003B57F2" w:rsidRPr="00D32290" w:rsidSect="00B04BF2">
      <w:headerReference w:type="default" r:id="rId31"/>
      <w:footerReference w:type="default" r:id="rId32"/>
      <w:pgSz w:w="12240" w:h="15840"/>
      <w:pgMar w:top="1440" w:right="1440" w:bottom="1440" w:left="1440" w:header="720" w:footer="720" w:gutter="0"/>
      <w:lnNumType w:countBy="1" w:restart="continuous"/>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9" w:author="Rabbe, Matt" w:date="2024-05-21T15:08:00Z" w:initials="RM">
    <w:p w14:paraId="6CAC41E8" w14:textId="77777777" w:rsidR="008D420A" w:rsidRDefault="00A671FB" w:rsidP="00DB63C3">
      <w:pPr>
        <w:pStyle w:val="CommentText"/>
      </w:pPr>
      <w:r>
        <w:rPr>
          <w:rStyle w:val="CommentReference"/>
        </w:rPr>
        <w:annotationRef/>
      </w:r>
      <w:r w:rsidR="008D420A">
        <w:t>I recognize this may not be exactly how this came out- but it is how it should have come out as PRRIP is being credited with 700 acres; PRRIP has and plans to continue mechanically managing Rowe (disking) in coordination with Audubon.  As stated this makes it sound like Audubon should assume responsibility and do as they see fit to manage the channel.</w:t>
      </w:r>
    </w:p>
  </w:comment>
  <w:comment w:id="18" w:author="Rabbe, Matt" w:date="2024-05-21T15:31:00Z" w:initials="RM">
    <w:p w14:paraId="0800CC49" w14:textId="77777777" w:rsidR="008D420A" w:rsidRDefault="00403D6D">
      <w:pPr>
        <w:pStyle w:val="CommentText"/>
      </w:pPr>
      <w:r>
        <w:rPr>
          <w:rStyle w:val="CommentReference"/>
        </w:rPr>
        <w:annotationRef/>
      </w:r>
      <w:r w:rsidR="008D420A">
        <w:t>Was there a GC motion on this that we could refer to?  I don't believe the GC indicated a concrete stoppage for 5 years.  I thought it was generally pitched as ~3-5 years or something softer than a defined 5 years? This comment was made during the meeting but don't see it here.</w:t>
      </w:r>
    </w:p>
    <w:p w14:paraId="21A9D25B" w14:textId="77777777" w:rsidR="008D420A" w:rsidRDefault="008D420A">
      <w:pPr>
        <w:pStyle w:val="CommentText"/>
      </w:pPr>
    </w:p>
    <w:p w14:paraId="41BD9D73" w14:textId="77777777" w:rsidR="008D420A" w:rsidRDefault="008D420A" w:rsidP="00EF58EC">
      <w:pPr>
        <w:pStyle w:val="CommentText"/>
      </w:pPr>
      <w:r>
        <w:t>If Farnsworth stated it as is, please add that Rabbe (or Walters- I believe we both commented on it) believed the GC did not state a hard line stance on stopping augmentation for 5 years.</w:t>
      </w:r>
    </w:p>
  </w:comment>
  <w:comment w:id="19" w:author="Malinda Henry" w:date="2024-07-15T10:53:00Z" w:initials="MH">
    <w:p w14:paraId="26252D6B" w14:textId="77777777" w:rsidR="005B0490" w:rsidRDefault="005B0490" w:rsidP="005B0490">
      <w:pPr>
        <w:pStyle w:val="CommentText"/>
      </w:pPr>
      <w:r>
        <w:rPr>
          <w:rStyle w:val="CommentReference"/>
        </w:rPr>
        <w:annotationRef/>
      </w:r>
      <w:r>
        <w:t>No GC Motion.</w:t>
      </w:r>
    </w:p>
    <w:p w14:paraId="4289C05D" w14:textId="77777777" w:rsidR="005B0490" w:rsidRDefault="005B0490" w:rsidP="005B0490">
      <w:pPr>
        <w:pStyle w:val="CommentText"/>
      </w:pPr>
      <w:r>
        <w:t>See minutes from March 2024 GC meeting.</w:t>
      </w:r>
    </w:p>
  </w:comment>
  <w:comment w:id="62" w:author="Rabbe, Matt" w:date="2024-05-22T13:49:00Z" w:initials="RM">
    <w:p w14:paraId="64007924" w14:textId="31CA5E45" w:rsidR="00D21752" w:rsidRDefault="00CC4236" w:rsidP="00713607">
      <w:pPr>
        <w:pStyle w:val="CommentText"/>
      </w:pPr>
      <w:r>
        <w:rPr>
          <w:rStyle w:val="CommentReference"/>
        </w:rPr>
        <w:annotationRef/>
      </w:r>
      <w:r w:rsidR="00D21752">
        <w:t xml:space="preserve">This came from my run-on ramble trying to tie wet meadow hydrology research to our target flows and EA releases.  I want to state I do not believe my comments indicated FWS does not support our ability to make any EA releases at any time deemed appropriate as they are allowed to for broader purposes as stated in all regulatory documents.  We retain that discretion as EA manager.  I was trying to capture that 1) the overall target flow deficits as calculated in the 90's had a large component of that deficit due to the Feb/Mar pulse flow period of 3400 cfs which listed wet meadows as a major component; 2) the overall deficit of ~430k+ to target flows was not agreed to; and 3) FWS does not consider it a priority to release for EA water during that target flow period for the intent of seeing surface water/saturation in wet meadows.  This is due to recent research on depth to groundwater gradients throughout grasslands and wet meadows in the central Platte River Valley and the amount of stage change needed to influence surface water conditions.  I was trying to reiterate historic arguments over wet meadows were due to target flows and water negotiations related to the 430k af deficits.  Two decades of learning have moved us off that sticking point.   </w:t>
      </w:r>
    </w:p>
  </w:comment>
  <w:comment w:id="94" w:author="Rabbe, Matt" w:date="2024-05-22T08:22:00Z" w:initials="RM">
    <w:p w14:paraId="2B3BCF23" w14:textId="455BC290" w:rsidR="0084074B" w:rsidRDefault="00782222" w:rsidP="00636B36">
      <w:pPr>
        <w:pStyle w:val="CommentText"/>
      </w:pPr>
      <w:r>
        <w:rPr>
          <w:rStyle w:val="CommentReference"/>
        </w:rPr>
        <w:annotationRef/>
      </w:r>
      <w:r w:rsidR="0084074B">
        <w:t>I don't recall May being specifically called out unless it was "May or June" but if I missed it and this accurately reflects what was stated, no objection (though the date is ultimately set for June).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CAC41E8" w15:done="0"/>
  <w15:commentEx w15:paraId="41BD9D73" w15:done="0"/>
  <w15:commentEx w15:paraId="4289C05D" w15:paraIdParent="41BD9D73" w15:done="0"/>
  <w15:commentEx w15:paraId="64007924" w15:done="0"/>
  <w15:commentEx w15:paraId="2B3BCF2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9F73770" w16cex:dateUtc="2024-05-21T20:08:00Z"/>
  <w16cex:commentExtensible w16cex:durableId="29F73CBC" w16cex:dateUtc="2024-05-21T20:31:00Z"/>
  <w16cex:commentExtensible w16cex:durableId="11D684D7" w16cex:dateUtc="2024-07-15T15:53:00Z"/>
  <w16cex:commentExtensible w16cex:durableId="29F8766A" w16cex:dateUtc="2024-05-22T18:49:00Z"/>
  <w16cex:commentExtensible w16cex:durableId="29F829DE" w16cex:dateUtc="2024-05-22T13: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CAC41E8" w16cid:durableId="29F73770"/>
  <w16cid:commentId w16cid:paraId="41BD9D73" w16cid:durableId="29F73CBC"/>
  <w16cid:commentId w16cid:paraId="4289C05D" w16cid:durableId="11D684D7"/>
  <w16cid:commentId w16cid:paraId="64007924" w16cid:durableId="29F8766A"/>
  <w16cid:commentId w16cid:paraId="2B3BCF23" w16cid:durableId="29F829D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DB6740" w14:textId="77777777" w:rsidR="00D145B2" w:rsidRDefault="00D145B2" w:rsidP="0012770E">
      <w:r>
        <w:separator/>
      </w:r>
    </w:p>
  </w:endnote>
  <w:endnote w:type="continuationSeparator" w:id="0">
    <w:p w14:paraId="4C075EA4" w14:textId="77777777" w:rsidR="00D145B2" w:rsidRDefault="00D145B2" w:rsidP="00127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8672040"/>
      <w:docPartObj>
        <w:docPartGallery w:val="Page Numbers (Bottom of Page)"/>
        <w:docPartUnique/>
      </w:docPartObj>
    </w:sdtPr>
    <w:sdtEndPr>
      <w:rPr>
        <w:sz w:val="16"/>
        <w:szCs w:val="16"/>
      </w:rPr>
    </w:sdtEndPr>
    <w:sdtContent>
      <w:p w14:paraId="61710D50" w14:textId="3D2E6E74" w:rsidR="006F3EC8" w:rsidRPr="0012770E" w:rsidRDefault="00167D12" w:rsidP="0012770E">
        <w:pPr>
          <w:pStyle w:val="Footer"/>
          <w:rPr>
            <w:sz w:val="16"/>
            <w:szCs w:val="16"/>
          </w:rPr>
        </w:pPr>
        <w:r>
          <w:rPr>
            <w:sz w:val="16"/>
            <w:szCs w:val="16"/>
          </w:rPr>
          <w:t>0</w:t>
        </w:r>
        <w:r w:rsidR="004A701E">
          <w:rPr>
            <w:sz w:val="16"/>
            <w:szCs w:val="16"/>
          </w:rPr>
          <w:t>5</w:t>
        </w:r>
        <w:r>
          <w:rPr>
            <w:sz w:val="16"/>
            <w:szCs w:val="16"/>
          </w:rPr>
          <w:t>/</w:t>
        </w:r>
        <w:r w:rsidR="004A701E">
          <w:rPr>
            <w:sz w:val="16"/>
            <w:szCs w:val="16"/>
          </w:rPr>
          <w:t>7-8</w:t>
        </w:r>
        <w:r>
          <w:rPr>
            <w:sz w:val="16"/>
            <w:szCs w:val="16"/>
          </w:rPr>
          <w:t>/2024</w:t>
        </w:r>
        <w:r w:rsidR="006F3EC8" w:rsidRPr="0012770E">
          <w:rPr>
            <w:sz w:val="16"/>
            <w:szCs w:val="16"/>
          </w:rPr>
          <w:t xml:space="preserve"> PRRIP TAC Meeting Minutes</w:t>
        </w:r>
        <w:r w:rsidR="006F3EC8" w:rsidRPr="0012770E">
          <w:rPr>
            <w:sz w:val="16"/>
            <w:szCs w:val="16"/>
          </w:rPr>
          <w:tab/>
        </w:r>
        <w:r w:rsidR="006F3EC8" w:rsidRPr="0012770E">
          <w:rPr>
            <w:sz w:val="16"/>
            <w:szCs w:val="16"/>
          </w:rPr>
          <w:tab/>
          <w:t xml:space="preserve">Page | </w:t>
        </w:r>
        <w:r w:rsidR="006F3EC8" w:rsidRPr="0012770E">
          <w:rPr>
            <w:sz w:val="16"/>
            <w:szCs w:val="16"/>
          </w:rPr>
          <w:fldChar w:fldCharType="begin"/>
        </w:r>
        <w:r w:rsidR="006F3EC8" w:rsidRPr="0012770E">
          <w:rPr>
            <w:sz w:val="16"/>
            <w:szCs w:val="16"/>
          </w:rPr>
          <w:instrText xml:space="preserve"> PAGE   \* MERGEFORMAT </w:instrText>
        </w:r>
        <w:r w:rsidR="006F3EC8" w:rsidRPr="0012770E">
          <w:rPr>
            <w:sz w:val="16"/>
            <w:szCs w:val="16"/>
          </w:rPr>
          <w:fldChar w:fldCharType="separate"/>
        </w:r>
        <w:r w:rsidR="006F3EC8" w:rsidRPr="0012770E">
          <w:rPr>
            <w:noProof/>
            <w:sz w:val="16"/>
            <w:szCs w:val="16"/>
          </w:rPr>
          <w:t>2</w:t>
        </w:r>
        <w:r w:rsidR="006F3EC8" w:rsidRPr="0012770E">
          <w:rPr>
            <w:noProof/>
            <w:sz w:val="16"/>
            <w:szCs w:val="16"/>
          </w:rPr>
          <w:fldChar w:fldCharType="end"/>
        </w:r>
        <w:r w:rsidR="006F3EC8" w:rsidRPr="0012770E">
          <w:rPr>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7DA686" w14:textId="77777777" w:rsidR="00D145B2" w:rsidRDefault="00D145B2" w:rsidP="0012770E">
      <w:r>
        <w:separator/>
      </w:r>
    </w:p>
  </w:footnote>
  <w:footnote w:type="continuationSeparator" w:id="0">
    <w:p w14:paraId="7878FBD6" w14:textId="77777777" w:rsidR="00D145B2" w:rsidRDefault="00D145B2" w:rsidP="00127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5C8D1" w14:textId="74E57EE1" w:rsidR="006F3EC8" w:rsidRPr="00C44418" w:rsidRDefault="006F3EC8">
    <w:pPr>
      <w:pStyle w:val="Header"/>
      <w:rPr>
        <w:rFonts w:cs="Calibri"/>
        <w:color w:val="000000"/>
        <w:sz w:val="16"/>
        <w:szCs w:val="16"/>
      </w:rPr>
    </w:pPr>
    <w:r w:rsidRPr="00C44418">
      <w:rPr>
        <w:rFonts w:cs="Calibri"/>
        <w:noProof/>
        <w:color w:val="000000"/>
        <w:sz w:val="16"/>
        <w:szCs w:val="16"/>
      </w:rPr>
      <mc:AlternateContent>
        <mc:Choice Requires="wps">
          <w:drawing>
            <wp:anchor distT="0" distB="0" distL="114300" distR="114300" simplePos="0" relativeHeight="251659264" behindDoc="0" locked="0" layoutInCell="1" allowOverlap="1" wp14:anchorId="46B631B3" wp14:editId="569D83C1">
              <wp:simplePos x="0" y="0"/>
              <wp:positionH relativeFrom="column">
                <wp:posOffset>0</wp:posOffset>
              </wp:positionH>
              <wp:positionV relativeFrom="paragraph">
                <wp:posOffset>440055</wp:posOffset>
              </wp:positionV>
              <wp:extent cx="2743200" cy="0"/>
              <wp:effectExtent l="0" t="0" r="19050" b="19050"/>
              <wp:wrapNone/>
              <wp:docPr id="8"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AF003A"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" strokeweight="1pt"/>
          </w:pict>
        </mc:Fallback>
      </mc:AlternateContent>
    </w:r>
    <w:r w:rsidRPr="00C44418">
      <w:rPr>
        <w:rFonts w:cs="Calibri"/>
        <w:noProof/>
        <w:color w:val="000000"/>
        <w:sz w:val="16"/>
        <w:szCs w:val="16"/>
      </w:rPr>
      <mc:AlternateContent>
        <mc:Choice Requires="wps">
          <w:drawing>
            <wp:anchor distT="0" distB="0" distL="114300" distR="114300" simplePos="0" relativeHeight="251660288" behindDoc="0" locked="0" layoutInCell="1" allowOverlap="1" wp14:anchorId="73D47A3F" wp14:editId="3962BBBF">
              <wp:simplePos x="0" y="0"/>
              <wp:positionH relativeFrom="column">
                <wp:posOffset>3200400</wp:posOffset>
              </wp:positionH>
              <wp:positionV relativeFrom="paragraph">
                <wp:posOffset>437515</wp:posOffset>
              </wp:positionV>
              <wp:extent cx="2743200" cy="0"/>
              <wp:effectExtent l="0" t="0" r="19050" b="1905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5ED1DF"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" strokeweight="1pt"/>
          </w:pict>
        </mc:Fallback>
      </mc:AlternateContent>
    </w:r>
    <w:r w:rsidRPr="00C44418">
      <w:rPr>
        <w:rFonts w:cs="Calibri"/>
        <w:color w:val="000000"/>
        <w:sz w:val="16"/>
        <w:szCs w:val="16"/>
      </w:rPr>
      <w:t>PRRIP – EDO</w:t>
    </w:r>
    <w:r>
      <w:rPr>
        <w:rFonts w:cs="Calibri"/>
        <w:color w:val="000000"/>
        <w:sz w:val="16"/>
        <w:szCs w:val="16"/>
      </w:rPr>
      <w:t xml:space="preserve"> </w:t>
    </w:r>
    <w:r w:rsidR="00256702">
      <w:rPr>
        <w:rFonts w:cs="Calibri"/>
        <w:color w:val="000000"/>
        <w:sz w:val="16"/>
        <w:szCs w:val="16"/>
      </w:rPr>
      <w:t>DRAFT</w:t>
    </w:r>
    <w:r w:rsidRPr="00C44418">
      <w:rPr>
        <w:rFonts w:cs="Calibri"/>
        <w:color w:val="000000"/>
        <w:sz w:val="16"/>
        <w:szCs w:val="16"/>
      </w:rPr>
      <w:tab/>
    </w:r>
    <w:r w:rsidRPr="00C44418">
      <w:rPr>
        <w:rFonts w:cs="Calibri"/>
        <w:noProof/>
        <w:color w:val="000000"/>
        <w:sz w:val="16"/>
        <w:szCs w:val="16"/>
      </w:rPr>
      <w:drawing>
        <wp:inline distT="0" distB="0" distL="0" distR="0" wp14:anchorId="1BC967C7" wp14:editId="189F0B85">
          <wp:extent cx="431081" cy="647700"/>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C44418">
      <w:rPr>
        <w:rFonts w:cs="Calibri"/>
        <w:color w:val="000000"/>
        <w:sz w:val="16"/>
        <w:szCs w:val="16"/>
      </w:rPr>
      <w:tab/>
    </w:r>
    <w:r w:rsidR="004A701E">
      <w:rPr>
        <w:rFonts w:cs="Calibri"/>
        <w:color w:val="000000"/>
        <w:sz w:val="16"/>
        <w:szCs w:val="16"/>
      </w:rPr>
      <w:t>05/</w:t>
    </w:r>
    <w:r w:rsidR="006E23A2">
      <w:rPr>
        <w:rFonts w:cs="Calibri"/>
        <w:color w:val="000000"/>
        <w:sz w:val="16"/>
        <w:szCs w:val="16"/>
      </w:rPr>
      <w:t>16</w:t>
    </w:r>
    <w:r w:rsidR="00B86430">
      <w:rPr>
        <w:rFonts w:cs="Calibri"/>
        <w:color w:val="000000"/>
        <w:sz w:val="16"/>
        <w:szCs w:val="16"/>
      </w:rPr>
      <w:t>/20</w:t>
    </w:r>
    <w:r w:rsidR="000F5F7A">
      <w:rPr>
        <w:rFonts w:cs="Calibri"/>
        <w:color w:val="000000"/>
        <w:sz w:val="16"/>
        <w:szCs w:val="16"/>
      </w:rPr>
      <w:t>24</w:t>
    </w:r>
  </w:p>
  <w:p w14:paraId="07A2DE1F" w14:textId="77777777" w:rsidR="006F3EC8" w:rsidRPr="00C44418" w:rsidRDefault="006F3EC8">
    <w:pPr>
      <w:pStyle w:val="Header"/>
      <w:rPr>
        <w:rFonts w:cs="Calibri"/>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35223"/>
    <w:multiLevelType w:val="hybridMultilevel"/>
    <w:tmpl w:val="A63861B2"/>
    <w:lvl w:ilvl="0" w:tplc="58AC2EEA">
      <w:start w:val="1"/>
      <w:numFmt w:val="decimal"/>
      <w:lvlText w:val="%1."/>
      <w:lvlJc w:val="left"/>
      <w:pPr>
        <w:tabs>
          <w:tab w:val="num" w:pos="720"/>
        </w:tabs>
        <w:ind w:left="720" w:hanging="360"/>
      </w:pPr>
    </w:lvl>
    <w:lvl w:ilvl="1" w:tplc="55645DE8" w:tentative="1">
      <w:start w:val="1"/>
      <w:numFmt w:val="decimal"/>
      <w:lvlText w:val="%2."/>
      <w:lvlJc w:val="left"/>
      <w:pPr>
        <w:tabs>
          <w:tab w:val="num" w:pos="1440"/>
        </w:tabs>
        <w:ind w:left="1440" w:hanging="360"/>
      </w:pPr>
    </w:lvl>
    <w:lvl w:ilvl="2" w:tplc="0B866C6E" w:tentative="1">
      <w:start w:val="1"/>
      <w:numFmt w:val="decimal"/>
      <w:lvlText w:val="%3."/>
      <w:lvlJc w:val="left"/>
      <w:pPr>
        <w:tabs>
          <w:tab w:val="num" w:pos="2160"/>
        </w:tabs>
        <w:ind w:left="2160" w:hanging="360"/>
      </w:pPr>
    </w:lvl>
    <w:lvl w:ilvl="3" w:tplc="13DC1C92" w:tentative="1">
      <w:start w:val="1"/>
      <w:numFmt w:val="decimal"/>
      <w:lvlText w:val="%4."/>
      <w:lvlJc w:val="left"/>
      <w:pPr>
        <w:tabs>
          <w:tab w:val="num" w:pos="2880"/>
        </w:tabs>
        <w:ind w:left="2880" w:hanging="360"/>
      </w:pPr>
    </w:lvl>
    <w:lvl w:ilvl="4" w:tplc="5C489B1C" w:tentative="1">
      <w:start w:val="1"/>
      <w:numFmt w:val="decimal"/>
      <w:lvlText w:val="%5."/>
      <w:lvlJc w:val="left"/>
      <w:pPr>
        <w:tabs>
          <w:tab w:val="num" w:pos="3600"/>
        </w:tabs>
        <w:ind w:left="3600" w:hanging="360"/>
      </w:pPr>
    </w:lvl>
    <w:lvl w:ilvl="5" w:tplc="1B76C28E" w:tentative="1">
      <w:start w:val="1"/>
      <w:numFmt w:val="decimal"/>
      <w:lvlText w:val="%6."/>
      <w:lvlJc w:val="left"/>
      <w:pPr>
        <w:tabs>
          <w:tab w:val="num" w:pos="4320"/>
        </w:tabs>
        <w:ind w:left="4320" w:hanging="360"/>
      </w:pPr>
    </w:lvl>
    <w:lvl w:ilvl="6" w:tplc="3A7C2DD8" w:tentative="1">
      <w:start w:val="1"/>
      <w:numFmt w:val="decimal"/>
      <w:lvlText w:val="%7."/>
      <w:lvlJc w:val="left"/>
      <w:pPr>
        <w:tabs>
          <w:tab w:val="num" w:pos="5040"/>
        </w:tabs>
        <w:ind w:left="5040" w:hanging="360"/>
      </w:pPr>
    </w:lvl>
    <w:lvl w:ilvl="7" w:tplc="3D2A01F2" w:tentative="1">
      <w:start w:val="1"/>
      <w:numFmt w:val="decimal"/>
      <w:lvlText w:val="%8."/>
      <w:lvlJc w:val="left"/>
      <w:pPr>
        <w:tabs>
          <w:tab w:val="num" w:pos="5760"/>
        </w:tabs>
        <w:ind w:left="5760" w:hanging="360"/>
      </w:pPr>
    </w:lvl>
    <w:lvl w:ilvl="8" w:tplc="F9B41D3E" w:tentative="1">
      <w:start w:val="1"/>
      <w:numFmt w:val="decimal"/>
      <w:lvlText w:val="%9."/>
      <w:lvlJc w:val="left"/>
      <w:pPr>
        <w:tabs>
          <w:tab w:val="num" w:pos="6480"/>
        </w:tabs>
        <w:ind w:left="6480" w:hanging="360"/>
      </w:pPr>
    </w:lvl>
  </w:abstractNum>
  <w:abstractNum w:abstractNumId="1" w15:restartNumberingAfterBreak="0">
    <w:nsid w:val="022E582C"/>
    <w:multiLevelType w:val="hybridMultilevel"/>
    <w:tmpl w:val="B75E1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20387"/>
    <w:multiLevelType w:val="hybridMultilevel"/>
    <w:tmpl w:val="F55A1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B81211"/>
    <w:multiLevelType w:val="hybridMultilevel"/>
    <w:tmpl w:val="75E6973E"/>
    <w:lvl w:ilvl="0" w:tplc="EE3297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EE0640"/>
    <w:multiLevelType w:val="hybridMultilevel"/>
    <w:tmpl w:val="01A0C7FA"/>
    <w:lvl w:ilvl="0" w:tplc="5FA01A5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19F36B2"/>
    <w:multiLevelType w:val="hybridMultilevel"/>
    <w:tmpl w:val="3A321BDA"/>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32D46C8"/>
    <w:multiLevelType w:val="hybridMultilevel"/>
    <w:tmpl w:val="A81EF17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014131"/>
    <w:multiLevelType w:val="hybridMultilevel"/>
    <w:tmpl w:val="89C82F78"/>
    <w:lvl w:ilvl="0" w:tplc="8AE4B38C">
      <w:start w:val="2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8825F57"/>
    <w:multiLevelType w:val="hybridMultilevel"/>
    <w:tmpl w:val="C262A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F16F2E"/>
    <w:multiLevelType w:val="hybridMultilevel"/>
    <w:tmpl w:val="0E485D6A"/>
    <w:lvl w:ilvl="0" w:tplc="0EF07B1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AA32AD"/>
    <w:multiLevelType w:val="hybridMultilevel"/>
    <w:tmpl w:val="BE9E6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D02229"/>
    <w:multiLevelType w:val="hybridMultilevel"/>
    <w:tmpl w:val="E0F474A0"/>
    <w:lvl w:ilvl="0" w:tplc="C646F6D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C674799"/>
    <w:multiLevelType w:val="hybridMultilevel"/>
    <w:tmpl w:val="DFD45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DE19E2"/>
    <w:multiLevelType w:val="hybridMultilevel"/>
    <w:tmpl w:val="24867C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2E6B3D"/>
    <w:multiLevelType w:val="hybridMultilevel"/>
    <w:tmpl w:val="AE326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5955D0"/>
    <w:multiLevelType w:val="hybridMultilevel"/>
    <w:tmpl w:val="942E1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1A56C9"/>
    <w:multiLevelType w:val="hybridMultilevel"/>
    <w:tmpl w:val="B19AD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8005AC"/>
    <w:multiLevelType w:val="hybridMultilevel"/>
    <w:tmpl w:val="4CD84BB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E11D25"/>
    <w:multiLevelType w:val="hybridMultilevel"/>
    <w:tmpl w:val="E03C14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CC1447"/>
    <w:multiLevelType w:val="hybridMultilevel"/>
    <w:tmpl w:val="578AD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262CB8"/>
    <w:multiLevelType w:val="hybridMultilevel"/>
    <w:tmpl w:val="74ECE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B177C2"/>
    <w:multiLevelType w:val="hybridMultilevel"/>
    <w:tmpl w:val="1F86D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D5250D"/>
    <w:multiLevelType w:val="hybridMultilevel"/>
    <w:tmpl w:val="3B908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E749B4"/>
    <w:multiLevelType w:val="hybridMultilevel"/>
    <w:tmpl w:val="8A70750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0F20D1"/>
    <w:multiLevelType w:val="hybridMultilevel"/>
    <w:tmpl w:val="6870F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101C11"/>
    <w:multiLevelType w:val="hybridMultilevel"/>
    <w:tmpl w:val="BE2C3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AB6AE9"/>
    <w:multiLevelType w:val="hybridMultilevel"/>
    <w:tmpl w:val="83D635FC"/>
    <w:lvl w:ilvl="0" w:tplc="46A451AC">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C322DA"/>
    <w:multiLevelType w:val="hybridMultilevel"/>
    <w:tmpl w:val="A1223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430F13"/>
    <w:multiLevelType w:val="hybridMultilevel"/>
    <w:tmpl w:val="C6509AE4"/>
    <w:lvl w:ilvl="0" w:tplc="C9F071C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822EB7"/>
    <w:multiLevelType w:val="hybridMultilevel"/>
    <w:tmpl w:val="CCD23C9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0" w15:restartNumberingAfterBreak="0">
    <w:nsid w:val="6F717FBE"/>
    <w:multiLevelType w:val="hybridMultilevel"/>
    <w:tmpl w:val="945E777A"/>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25D3BFE"/>
    <w:multiLevelType w:val="hybridMultilevel"/>
    <w:tmpl w:val="CD24934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A31437"/>
    <w:multiLevelType w:val="hybridMultilevel"/>
    <w:tmpl w:val="83A4B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9357FB"/>
    <w:multiLevelType w:val="hybridMultilevel"/>
    <w:tmpl w:val="09EAA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2C1F80"/>
    <w:multiLevelType w:val="hybridMultilevel"/>
    <w:tmpl w:val="AFD05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97180539">
    <w:abstractNumId w:val="6"/>
  </w:num>
  <w:num w:numId="2" w16cid:durableId="874851871">
    <w:abstractNumId w:val="12"/>
  </w:num>
  <w:num w:numId="3" w16cid:durableId="777529316">
    <w:abstractNumId w:val="1"/>
  </w:num>
  <w:num w:numId="4" w16cid:durableId="656613432">
    <w:abstractNumId w:val="5"/>
  </w:num>
  <w:num w:numId="5" w16cid:durableId="1485588000">
    <w:abstractNumId w:val="24"/>
  </w:num>
  <w:num w:numId="6" w16cid:durableId="971598025">
    <w:abstractNumId w:val="9"/>
  </w:num>
  <w:num w:numId="7" w16cid:durableId="246117560">
    <w:abstractNumId w:val="20"/>
  </w:num>
  <w:num w:numId="8" w16cid:durableId="751312960">
    <w:abstractNumId w:val="0"/>
  </w:num>
  <w:num w:numId="9" w16cid:durableId="581255017">
    <w:abstractNumId w:val="30"/>
  </w:num>
  <w:num w:numId="10" w16cid:durableId="1793086254">
    <w:abstractNumId w:val="14"/>
  </w:num>
  <w:num w:numId="11" w16cid:durableId="2044204274">
    <w:abstractNumId w:val="33"/>
  </w:num>
  <w:num w:numId="12" w16cid:durableId="457382275">
    <w:abstractNumId w:val="23"/>
  </w:num>
  <w:num w:numId="13" w16cid:durableId="813067361">
    <w:abstractNumId w:val="34"/>
  </w:num>
  <w:num w:numId="14" w16cid:durableId="1945653715">
    <w:abstractNumId w:val="3"/>
  </w:num>
  <w:num w:numId="15" w16cid:durableId="1787385420">
    <w:abstractNumId w:val="18"/>
  </w:num>
  <w:num w:numId="16" w16cid:durableId="734163542">
    <w:abstractNumId w:val="31"/>
  </w:num>
  <w:num w:numId="17" w16cid:durableId="1835025019">
    <w:abstractNumId w:val="16"/>
  </w:num>
  <w:num w:numId="18" w16cid:durableId="453015083">
    <w:abstractNumId w:val="7"/>
  </w:num>
  <w:num w:numId="19" w16cid:durableId="608508683">
    <w:abstractNumId w:val="26"/>
  </w:num>
  <w:num w:numId="20" w16cid:durableId="165248751">
    <w:abstractNumId w:val="28"/>
  </w:num>
  <w:num w:numId="21" w16cid:durableId="227692878">
    <w:abstractNumId w:val="32"/>
  </w:num>
  <w:num w:numId="22" w16cid:durableId="1159880916">
    <w:abstractNumId w:val="2"/>
  </w:num>
  <w:num w:numId="23" w16cid:durableId="1001615325">
    <w:abstractNumId w:val="11"/>
  </w:num>
  <w:num w:numId="24" w16cid:durableId="794100172">
    <w:abstractNumId w:val="10"/>
  </w:num>
  <w:num w:numId="25" w16cid:durableId="436827924">
    <w:abstractNumId w:val="8"/>
  </w:num>
  <w:num w:numId="26" w16cid:durableId="1894342148">
    <w:abstractNumId w:val="13"/>
  </w:num>
  <w:num w:numId="27" w16cid:durableId="1106192053">
    <w:abstractNumId w:val="17"/>
  </w:num>
  <w:num w:numId="28" w16cid:durableId="567613884">
    <w:abstractNumId w:val="29"/>
  </w:num>
  <w:num w:numId="29" w16cid:durableId="1184250122">
    <w:abstractNumId w:val="27"/>
  </w:num>
  <w:num w:numId="30" w16cid:durableId="227306801">
    <w:abstractNumId w:val="21"/>
  </w:num>
  <w:num w:numId="31" w16cid:durableId="1951622184">
    <w:abstractNumId w:val="15"/>
  </w:num>
  <w:num w:numId="32" w16cid:durableId="990254539">
    <w:abstractNumId w:val="22"/>
  </w:num>
  <w:num w:numId="33" w16cid:durableId="943851961">
    <w:abstractNumId w:val="19"/>
  </w:num>
  <w:num w:numId="34" w16cid:durableId="289216338">
    <w:abstractNumId w:val="25"/>
  </w:num>
  <w:num w:numId="35" w16cid:durableId="1165246141">
    <w:abstractNumId w:val="4"/>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abbe, Matt">
    <w15:presenceInfo w15:providerId="AD" w15:userId="S::matt_rabbe@fws.gov::e7b2514d-4398-40e4-8095-486b19547058"/>
  </w15:person>
  <w15:person w15:author="Malinda Henry">
    <w15:presenceInfo w15:providerId="AD" w15:userId="S::HenryM@headwaterscorp.com::e4c8f1aa-237c-4544-b1e9-dc5873f12c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4D9"/>
    <w:rsid w:val="00004475"/>
    <w:rsid w:val="0000483A"/>
    <w:rsid w:val="00005BBA"/>
    <w:rsid w:val="00005CE5"/>
    <w:rsid w:val="00010141"/>
    <w:rsid w:val="00011BD2"/>
    <w:rsid w:val="00012A5C"/>
    <w:rsid w:val="00013ED2"/>
    <w:rsid w:val="00014FE8"/>
    <w:rsid w:val="00015E63"/>
    <w:rsid w:val="00022D41"/>
    <w:rsid w:val="000242B4"/>
    <w:rsid w:val="00024A6B"/>
    <w:rsid w:val="00030A59"/>
    <w:rsid w:val="00031018"/>
    <w:rsid w:val="0003190D"/>
    <w:rsid w:val="00033A63"/>
    <w:rsid w:val="0003622E"/>
    <w:rsid w:val="000363BF"/>
    <w:rsid w:val="00037A51"/>
    <w:rsid w:val="00041D84"/>
    <w:rsid w:val="000430E8"/>
    <w:rsid w:val="00044D8A"/>
    <w:rsid w:val="00044DD2"/>
    <w:rsid w:val="000459D0"/>
    <w:rsid w:val="00045E06"/>
    <w:rsid w:val="00046E18"/>
    <w:rsid w:val="00047DEB"/>
    <w:rsid w:val="00047F6A"/>
    <w:rsid w:val="00051C57"/>
    <w:rsid w:val="00051FCC"/>
    <w:rsid w:val="000521DC"/>
    <w:rsid w:val="00054880"/>
    <w:rsid w:val="00055667"/>
    <w:rsid w:val="00055B9A"/>
    <w:rsid w:val="0005756F"/>
    <w:rsid w:val="000575F8"/>
    <w:rsid w:val="00061C1B"/>
    <w:rsid w:val="00061E36"/>
    <w:rsid w:val="0006258D"/>
    <w:rsid w:val="00063CB9"/>
    <w:rsid w:val="0006413B"/>
    <w:rsid w:val="0006462F"/>
    <w:rsid w:val="00064656"/>
    <w:rsid w:val="0006630F"/>
    <w:rsid w:val="00066607"/>
    <w:rsid w:val="0006719D"/>
    <w:rsid w:val="000676BB"/>
    <w:rsid w:val="0006785A"/>
    <w:rsid w:val="00070FA2"/>
    <w:rsid w:val="000718B3"/>
    <w:rsid w:val="00071CFE"/>
    <w:rsid w:val="00073A03"/>
    <w:rsid w:val="00075A61"/>
    <w:rsid w:val="00075E2D"/>
    <w:rsid w:val="00076BD0"/>
    <w:rsid w:val="000773A1"/>
    <w:rsid w:val="00080817"/>
    <w:rsid w:val="0008188D"/>
    <w:rsid w:val="00082FF0"/>
    <w:rsid w:val="00083047"/>
    <w:rsid w:val="0008306B"/>
    <w:rsid w:val="00085371"/>
    <w:rsid w:val="00085DE3"/>
    <w:rsid w:val="00085FD1"/>
    <w:rsid w:val="000865DA"/>
    <w:rsid w:val="00087B18"/>
    <w:rsid w:val="00087B68"/>
    <w:rsid w:val="00090701"/>
    <w:rsid w:val="00090A26"/>
    <w:rsid w:val="00090BC8"/>
    <w:rsid w:val="00090D12"/>
    <w:rsid w:val="000912D5"/>
    <w:rsid w:val="0009138F"/>
    <w:rsid w:val="00092D7B"/>
    <w:rsid w:val="00093A84"/>
    <w:rsid w:val="00093B40"/>
    <w:rsid w:val="00094F40"/>
    <w:rsid w:val="000970F9"/>
    <w:rsid w:val="00097516"/>
    <w:rsid w:val="00097E1E"/>
    <w:rsid w:val="000A0509"/>
    <w:rsid w:val="000A2C69"/>
    <w:rsid w:val="000A5910"/>
    <w:rsid w:val="000B039B"/>
    <w:rsid w:val="000B1887"/>
    <w:rsid w:val="000B305F"/>
    <w:rsid w:val="000B4A76"/>
    <w:rsid w:val="000C038B"/>
    <w:rsid w:val="000C19AA"/>
    <w:rsid w:val="000C1A11"/>
    <w:rsid w:val="000C2147"/>
    <w:rsid w:val="000C22CF"/>
    <w:rsid w:val="000C2FB7"/>
    <w:rsid w:val="000C3A19"/>
    <w:rsid w:val="000C53AF"/>
    <w:rsid w:val="000C6B66"/>
    <w:rsid w:val="000C743B"/>
    <w:rsid w:val="000D1840"/>
    <w:rsid w:val="000D1A06"/>
    <w:rsid w:val="000D21A1"/>
    <w:rsid w:val="000D5070"/>
    <w:rsid w:val="000D57AF"/>
    <w:rsid w:val="000E01EB"/>
    <w:rsid w:val="000E1B9D"/>
    <w:rsid w:val="000E347E"/>
    <w:rsid w:val="000E3610"/>
    <w:rsid w:val="000E3A7E"/>
    <w:rsid w:val="000E437E"/>
    <w:rsid w:val="000E5021"/>
    <w:rsid w:val="000E5484"/>
    <w:rsid w:val="000E6168"/>
    <w:rsid w:val="000E6AE4"/>
    <w:rsid w:val="000E7DFA"/>
    <w:rsid w:val="000F0E9B"/>
    <w:rsid w:val="000F13E7"/>
    <w:rsid w:val="000F1DDB"/>
    <w:rsid w:val="000F2804"/>
    <w:rsid w:val="000F341A"/>
    <w:rsid w:val="000F528B"/>
    <w:rsid w:val="000F5F7A"/>
    <w:rsid w:val="000F6241"/>
    <w:rsid w:val="000F7F13"/>
    <w:rsid w:val="0010075E"/>
    <w:rsid w:val="00100806"/>
    <w:rsid w:val="0010294B"/>
    <w:rsid w:val="0010363D"/>
    <w:rsid w:val="001042DD"/>
    <w:rsid w:val="00104BB0"/>
    <w:rsid w:val="00106A99"/>
    <w:rsid w:val="0011019A"/>
    <w:rsid w:val="001104DF"/>
    <w:rsid w:val="001122E3"/>
    <w:rsid w:val="00112650"/>
    <w:rsid w:val="00112992"/>
    <w:rsid w:val="001131BF"/>
    <w:rsid w:val="00113778"/>
    <w:rsid w:val="001137B8"/>
    <w:rsid w:val="00113B64"/>
    <w:rsid w:val="001154B4"/>
    <w:rsid w:val="00116246"/>
    <w:rsid w:val="00116662"/>
    <w:rsid w:val="001173A4"/>
    <w:rsid w:val="00120559"/>
    <w:rsid w:val="00122525"/>
    <w:rsid w:val="00124C82"/>
    <w:rsid w:val="00124E23"/>
    <w:rsid w:val="0012770E"/>
    <w:rsid w:val="00130DC0"/>
    <w:rsid w:val="00131C9F"/>
    <w:rsid w:val="00132177"/>
    <w:rsid w:val="00132514"/>
    <w:rsid w:val="00133EB0"/>
    <w:rsid w:val="001341E7"/>
    <w:rsid w:val="00134653"/>
    <w:rsid w:val="001347B9"/>
    <w:rsid w:val="00134A1E"/>
    <w:rsid w:val="001352A3"/>
    <w:rsid w:val="00137849"/>
    <w:rsid w:val="001411EF"/>
    <w:rsid w:val="00141471"/>
    <w:rsid w:val="00142A98"/>
    <w:rsid w:val="0014306B"/>
    <w:rsid w:val="0014505E"/>
    <w:rsid w:val="00145D25"/>
    <w:rsid w:val="00147D2A"/>
    <w:rsid w:val="001577DA"/>
    <w:rsid w:val="0016044D"/>
    <w:rsid w:val="0016170F"/>
    <w:rsid w:val="001619AA"/>
    <w:rsid w:val="001626B2"/>
    <w:rsid w:val="001632BA"/>
    <w:rsid w:val="001661CA"/>
    <w:rsid w:val="00166DC7"/>
    <w:rsid w:val="001674AD"/>
    <w:rsid w:val="00167D12"/>
    <w:rsid w:val="001716E8"/>
    <w:rsid w:val="00171DFD"/>
    <w:rsid w:val="00172383"/>
    <w:rsid w:val="00172E90"/>
    <w:rsid w:val="00172FDD"/>
    <w:rsid w:val="001734E5"/>
    <w:rsid w:val="00175F85"/>
    <w:rsid w:val="0017697A"/>
    <w:rsid w:val="001826AC"/>
    <w:rsid w:val="0018271A"/>
    <w:rsid w:val="00182B7D"/>
    <w:rsid w:val="00183158"/>
    <w:rsid w:val="0018521A"/>
    <w:rsid w:val="001854E4"/>
    <w:rsid w:val="00185ABD"/>
    <w:rsid w:val="00186F08"/>
    <w:rsid w:val="0019442C"/>
    <w:rsid w:val="001945A3"/>
    <w:rsid w:val="00195697"/>
    <w:rsid w:val="00195F56"/>
    <w:rsid w:val="001A1DCF"/>
    <w:rsid w:val="001A1EF1"/>
    <w:rsid w:val="001A2175"/>
    <w:rsid w:val="001A28A5"/>
    <w:rsid w:val="001A2A27"/>
    <w:rsid w:val="001A6056"/>
    <w:rsid w:val="001A696F"/>
    <w:rsid w:val="001B17C7"/>
    <w:rsid w:val="001B1CE8"/>
    <w:rsid w:val="001B3880"/>
    <w:rsid w:val="001B5162"/>
    <w:rsid w:val="001B725F"/>
    <w:rsid w:val="001C003C"/>
    <w:rsid w:val="001C0137"/>
    <w:rsid w:val="001C1D12"/>
    <w:rsid w:val="001C4405"/>
    <w:rsid w:val="001C4F11"/>
    <w:rsid w:val="001C6982"/>
    <w:rsid w:val="001C6ED9"/>
    <w:rsid w:val="001D03BF"/>
    <w:rsid w:val="001D0E3B"/>
    <w:rsid w:val="001D4353"/>
    <w:rsid w:val="001D50F4"/>
    <w:rsid w:val="001D6457"/>
    <w:rsid w:val="001D6E73"/>
    <w:rsid w:val="001D7BB6"/>
    <w:rsid w:val="001E0009"/>
    <w:rsid w:val="001E0070"/>
    <w:rsid w:val="001E0B46"/>
    <w:rsid w:val="001E1288"/>
    <w:rsid w:val="001E12CF"/>
    <w:rsid w:val="001E28D2"/>
    <w:rsid w:val="001E3077"/>
    <w:rsid w:val="001E4794"/>
    <w:rsid w:val="001E52AD"/>
    <w:rsid w:val="001E5B55"/>
    <w:rsid w:val="001F00B7"/>
    <w:rsid w:val="001F073C"/>
    <w:rsid w:val="001F1144"/>
    <w:rsid w:val="001F1FCD"/>
    <w:rsid w:val="001F3F3B"/>
    <w:rsid w:val="001F458F"/>
    <w:rsid w:val="001F5D0F"/>
    <w:rsid w:val="001F7F91"/>
    <w:rsid w:val="00203002"/>
    <w:rsid w:val="00203E84"/>
    <w:rsid w:val="0020597D"/>
    <w:rsid w:val="0021185F"/>
    <w:rsid w:val="00213CD1"/>
    <w:rsid w:val="00213EFD"/>
    <w:rsid w:val="00214A11"/>
    <w:rsid w:val="002158B0"/>
    <w:rsid w:val="00216CCB"/>
    <w:rsid w:val="0022020C"/>
    <w:rsid w:val="00220EFB"/>
    <w:rsid w:val="0022272A"/>
    <w:rsid w:val="00223DB7"/>
    <w:rsid w:val="00227B1E"/>
    <w:rsid w:val="00227B5B"/>
    <w:rsid w:val="00232390"/>
    <w:rsid w:val="00233937"/>
    <w:rsid w:val="002341EA"/>
    <w:rsid w:val="0023457A"/>
    <w:rsid w:val="00234888"/>
    <w:rsid w:val="0023496D"/>
    <w:rsid w:val="002352A8"/>
    <w:rsid w:val="00235FE6"/>
    <w:rsid w:val="00237D80"/>
    <w:rsid w:val="002417B6"/>
    <w:rsid w:val="00241BB7"/>
    <w:rsid w:val="00242437"/>
    <w:rsid w:val="00243262"/>
    <w:rsid w:val="0024529D"/>
    <w:rsid w:val="00245481"/>
    <w:rsid w:val="00246671"/>
    <w:rsid w:val="00246847"/>
    <w:rsid w:val="00251E05"/>
    <w:rsid w:val="002523BC"/>
    <w:rsid w:val="00252684"/>
    <w:rsid w:val="00253E14"/>
    <w:rsid w:val="0025491E"/>
    <w:rsid w:val="002553BA"/>
    <w:rsid w:val="002558AF"/>
    <w:rsid w:val="00256166"/>
    <w:rsid w:val="00256702"/>
    <w:rsid w:val="00256888"/>
    <w:rsid w:val="00256A96"/>
    <w:rsid w:val="00256B17"/>
    <w:rsid w:val="002624C4"/>
    <w:rsid w:val="00262615"/>
    <w:rsid w:val="002628F5"/>
    <w:rsid w:val="002658A4"/>
    <w:rsid w:val="00266582"/>
    <w:rsid w:val="00267772"/>
    <w:rsid w:val="00267BC1"/>
    <w:rsid w:val="00267CF2"/>
    <w:rsid w:val="00270E53"/>
    <w:rsid w:val="00270F66"/>
    <w:rsid w:val="00273F86"/>
    <w:rsid w:val="00274033"/>
    <w:rsid w:val="0027418D"/>
    <w:rsid w:val="002750E9"/>
    <w:rsid w:val="002762DA"/>
    <w:rsid w:val="002801DE"/>
    <w:rsid w:val="002807F6"/>
    <w:rsid w:val="00287378"/>
    <w:rsid w:val="00287912"/>
    <w:rsid w:val="0029159D"/>
    <w:rsid w:val="002924C4"/>
    <w:rsid w:val="00294F2F"/>
    <w:rsid w:val="002A3077"/>
    <w:rsid w:val="002A5EDB"/>
    <w:rsid w:val="002A5F48"/>
    <w:rsid w:val="002A61B9"/>
    <w:rsid w:val="002B00A6"/>
    <w:rsid w:val="002B162E"/>
    <w:rsid w:val="002B1999"/>
    <w:rsid w:val="002B396B"/>
    <w:rsid w:val="002B46D2"/>
    <w:rsid w:val="002B4830"/>
    <w:rsid w:val="002B6241"/>
    <w:rsid w:val="002C0439"/>
    <w:rsid w:val="002C2759"/>
    <w:rsid w:val="002C4256"/>
    <w:rsid w:val="002C60C2"/>
    <w:rsid w:val="002C6EE8"/>
    <w:rsid w:val="002D0C3E"/>
    <w:rsid w:val="002D1785"/>
    <w:rsid w:val="002D2232"/>
    <w:rsid w:val="002D2E9C"/>
    <w:rsid w:val="002D39D7"/>
    <w:rsid w:val="002D428D"/>
    <w:rsid w:val="002D531B"/>
    <w:rsid w:val="002D63B0"/>
    <w:rsid w:val="002E1044"/>
    <w:rsid w:val="002E280D"/>
    <w:rsid w:val="002E3B07"/>
    <w:rsid w:val="002E3B13"/>
    <w:rsid w:val="002E5E25"/>
    <w:rsid w:val="002E6F5E"/>
    <w:rsid w:val="002E73DC"/>
    <w:rsid w:val="002E7CED"/>
    <w:rsid w:val="002F13D6"/>
    <w:rsid w:val="002F2573"/>
    <w:rsid w:val="002F571B"/>
    <w:rsid w:val="0030082C"/>
    <w:rsid w:val="00300995"/>
    <w:rsid w:val="00300FAF"/>
    <w:rsid w:val="00301308"/>
    <w:rsid w:val="0030180C"/>
    <w:rsid w:val="00301AB8"/>
    <w:rsid w:val="003020C1"/>
    <w:rsid w:val="0030213E"/>
    <w:rsid w:val="00302D39"/>
    <w:rsid w:val="00306685"/>
    <w:rsid w:val="00307964"/>
    <w:rsid w:val="00310F43"/>
    <w:rsid w:val="00311FD3"/>
    <w:rsid w:val="00312787"/>
    <w:rsid w:val="003129EB"/>
    <w:rsid w:val="0031384E"/>
    <w:rsid w:val="00313963"/>
    <w:rsid w:val="00313EC8"/>
    <w:rsid w:val="003143E1"/>
    <w:rsid w:val="003154C9"/>
    <w:rsid w:val="00315936"/>
    <w:rsid w:val="00315DF6"/>
    <w:rsid w:val="0032017C"/>
    <w:rsid w:val="00320577"/>
    <w:rsid w:val="00321642"/>
    <w:rsid w:val="003265C4"/>
    <w:rsid w:val="00326C6A"/>
    <w:rsid w:val="00330980"/>
    <w:rsid w:val="003316AB"/>
    <w:rsid w:val="00331C16"/>
    <w:rsid w:val="00332E89"/>
    <w:rsid w:val="003330BA"/>
    <w:rsid w:val="00333DBB"/>
    <w:rsid w:val="003341E4"/>
    <w:rsid w:val="00334FA2"/>
    <w:rsid w:val="003356BE"/>
    <w:rsid w:val="00335AF6"/>
    <w:rsid w:val="00336CB8"/>
    <w:rsid w:val="003373D8"/>
    <w:rsid w:val="0034065A"/>
    <w:rsid w:val="00341727"/>
    <w:rsid w:val="0034172E"/>
    <w:rsid w:val="003443D1"/>
    <w:rsid w:val="003445DE"/>
    <w:rsid w:val="003454BE"/>
    <w:rsid w:val="00347797"/>
    <w:rsid w:val="00351F46"/>
    <w:rsid w:val="003532A4"/>
    <w:rsid w:val="00354952"/>
    <w:rsid w:val="00357270"/>
    <w:rsid w:val="00357C3D"/>
    <w:rsid w:val="00360815"/>
    <w:rsid w:val="00363C37"/>
    <w:rsid w:val="0036482B"/>
    <w:rsid w:val="003661F4"/>
    <w:rsid w:val="00370848"/>
    <w:rsid w:val="0037092A"/>
    <w:rsid w:val="003713B6"/>
    <w:rsid w:val="003714B6"/>
    <w:rsid w:val="00371FB2"/>
    <w:rsid w:val="003735A8"/>
    <w:rsid w:val="003742CF"/>
    <w:rsid w:val="00374629"/>
    <w:rsid w:val="00375E78"/>
    <w:rsid w:val="00380EE2"/>
    <w:rsid w:val="0038290D"/>
    <w:rsid w:val="00382C6A"/>
    <w:rsid w:val="00382E09"/>
    <w:rsid w:val="003854C2"/>
    <w:rsid w:val="00386734"/>
    <w:rsid w:val="0038774E"/>
    <w:rsid w:val="0039081B"/>
    <w:rsid w:val="00391014"/>
    <w:rsid w:val="00392EA2"/>
    <w:rsid w:val="0039403E"/>
    <w:rsid w:val="003963D5"/>
    <w:rsid w:val="0039672D"/>
    <w:rsid w:val="00396A66"/>
    <w:rsid w:val="00396B07"/>
    <w:rsid w:val="0039755A"/>
    <w:rsid w:val="003978B6"/>
    <w:rsid w:val="00397A21"/>
    <w:rsid w:val="003A0563"/>
    <w:rsid w:val="003A0FDB"/>
    <w:rsid w:val="003A2032"/>
    <w:rsid w:val="003A35D5"/>
    <w:rsid w:val="003A3779"/>
    <w:rsid w:val="003A5337"/>
    <w:rsid w:val="003A65A4"/>
    <w:rsid w:val="003A6C4B"/>
    <w:rsid w:val="003B0198"/>
    <w:rsid w:val="003B0D6E"/>
    <w:rsid w:val="003B3072"/>
    <w:rsid w:val="003B34AD"/>
    <w:rsid w:val="003B4203"/>
    <w:rsid w:val="003B446F"/>
    <w:rsid w:val="003B48D5"/>
    <w:rsid w:val="003B4B7E"/>
    <w:rsid w:val="003B549D"/>
    <w:rsid w:val="003B56C2"/>
    <w:rsid w:val="003B57F2"/>
    <w:rsid w:val="003B589E"/>
    <w:rsid w:val="003B6420"/>
    <w:rsid w:val="003B6B23"/>
    <w:rsid w:val="003B6D7C"/>
    <w:rsid w:val="003B73C6"/>
    <w:rsid w:val="003C05A3"/>
    <w:rsid w:val="003C2E74"/>
    <w:rsid w:val="003C31E8"/>
    <w:rsid w:val="003C3838"/>
    <w:rsid w:val="003C4AEC"/>
    <w:rsid w:val="003C5223"/>
    <w:rsid w:val="003C5CF6"/>
    <w:rsid w:val="003C64D1"/>
    <w:rsid w:val="003C672B"/>
    <w:rsid w:val="003D0323"/>
    <w:rsid w:val="003D0397"/>
    <w:rsid w:val="003D1020"/>
    <w:rsid w:val="003D12E4"/>
    <w:rsid w:val="003D222A"/>
    <w:rsid w:val="003D2386"/>
    <w:rsid w:val="003D580F"/>
    <w:rsid w:val="003D6172"/>
    <w:rsid w:val="003D61FC"/>
    <w:rsid w:val="003D6661"/>
    <w:rsid w:val="003E005F"/>
    <w:rsid w:val="003E2815"/>
    <w:rsid w:val="003E3D48"/>
    <w:rsid w:val="003E473D"/>
    <w:rsid w:val="003E5360"/>
    <w:rsid w:val="003E67C0"/>
    <w:rsid w:val="003E77A6"/>
    <w:rsid w:val="003E7E8A"/>
    <w:rsid w:val="003F0F45"/>
    <w:rsid w:val="003F42CD"/>
    <w:rsid w:val="003F4738"/>
    <w:rsid w:val="003F63FE"/>
    <w:rsid w:val="003F6ED9"/>
    <w:rsid w:val="003F779B"/>
    <w:rsid w:val="003F7A13"/>
    <w:rsid w:val="0040012F"/>
    <w:rsid w:val="004001F3"/>
    <w:rsid w:val="004012E2"/>
    <w:rsid w:val="00402D1B"/>
    <w:rsid w:val="00403C20"/>
    <w:rsid w:val="00403D6D"/>
    <w:rsid w:val="00404092"/>
    <w:rsid w:val="00404A46"/>
    <w:rsid w:val="00404F12"/>
    <w:rsid w:val="004073F9"/>
    <w:rsid w:val="00412E5B"/>
    <w:rsid w:val="004135B3"/>
    <w:rsid w:val="00414E89"/>
    <w:rsid w:val="00416531"/>
    <w:rsid w:val="00416BD6"/>
    <w:rsid w:val="004203F4"/>
    <w:rsid w:val="004204A3"/>
    <w:rsid w:val="0042329C"/>
    <w:rsid w:val="00423E9C"/>
    <w:rsid w:val="00424515"/>
    <w:rsid w:val="00424BC5"/>
    <w:rsid w:val="00425C69"/>
    <w:rsid w:val="004302BB"/>
    <w:rsid w:val="00430B30"/>
    <w:rsid w:val="00431B53"/>
    <w:rsid w:val="0043253C"/>
    <w:rsid w:val="00434F47"/>
    <w:rsid w:val="00435AE4"/>
    <w:rsid w:val="00436DC6"/>
    <w:rsid w:val="004372A1"/>
    <w:rsid w:val="00441E76"/>
    <w:rsid w:val="00444533"/>
    <w:rsid w:val="0044491B"/>
    <w:rsid w:val="00444CCF"/>
    <w:rsid w:val="00445275"/>
    <w:rsid w:val="00445E66"/>
    <w:rsid w:val="004470BD"/>
    <w:rsid w:val="00447387"/>
    <w:rsid w:val="00451401"/>
    <w:rsid w:val="004515B1"/>
    <w:rsid w:val="004526FF"/>
    <w:rsid w:val="00452CDD"/>
    <w:rsid w:val="00452F4F"/>
    <w:rsid w:val="004547AC"/>
    <w:rsid w:val="00457122"/>
    <w:rsid w:val="004605B0"/>
    <w:rsid w:val="00460B26"/>
    <w:rsid w:val="00462349"/>
    <w:rsid w:val="00462784"/>
    <w:rsid w:val="004631BC"/>
    <w:rsid w:val="004637DB"/>
    <w:rsid w:val="0046409B"/>
    <w:rsid w:val="004711AB"/>
    <w:rsid w:val="0047156F"/>
    <w:rsid w:val="00471A9A"/>
    <w:rsid w:val="00471FA3"/>
    <w:rsid w:val="0047321E"/>
    <w:rsid w:val="004734D9"/>
    <w:rsid w:val="0047363F"/>
    <w:rsid w:val="00473CED"/>
    <w:rsid w:val="00474209"/>
    <w:rsid w:val="00474712"/>
    <w:rsid w:val="004753B1"/>
    <w:rsid w:val="004769EA"/>
    <w:rsid w:val="00477264"/>
    <w:rsid w:val="00477BAF"/>
    <w:rsid w:val="00477CDC"/>
    <w:rsid w:val="0048008A"/>
    <w:rsid w:val="0048109A"/>
    <w:rsid w:val="004819AB"/>
    <w:rsid w:val="0048383E"/>
    <w:rsid w:val="00483B68"/>
    <w:rsid w:val="0048512D"/>
    <w:rsid w:val="00485AB4"/>
    <w:rsid w:val="00485C39"/>
    <w:rsid w:val="0048662C"/>
    <w:rsid w:val="004866DA"/>
    <w:rsid w:val="004871E1"/>
    <w:rsid w:val="004875B5"/>
    <w:rsid w:val="004876F5"/>
    <w:rsid w:val="00490905"/>
    <w:rsid w:val="00490F57"/>
    <w:rsid w:val="00491468"/>
    <w:rsid w:val="00491585"/>
    <w:rsid w:val="0049435B"/>
    <w:rsid w:val="0049610B"/>
    <w:rsid w:val="004962ED"/>
    <w:rsid w:val="004970E0"/>
    <w:rsid w:val="004A278E"/>
    <w:rsid w:val="004A3233"/>
    <w:rsid w:val="004A33A4"/>
    <w:rsid w:val="004A43A1"/>
    <w:rsid w:val="004A6CB7"/>
    <w:rsid w:val="004A701E"/>
    <w:rsid w:val="004B0A83"/>
    <w:rsid w:val="004B0DCC"/>
    <w:rsid w:val="004B13E5"/>
    <w:rsid w:val="004B2CA2"/>
    <w:rsid w:val="004B660D"/>
    <w:rsid w:val="004C4DBB"/>
    <w:rsid w:val="004C4FEE"/>
    <w:rsid w:val="004C518E"/>
    <w:rsid w:val="004C5D61"/>
    <w:rsid w:val="004C63C7"/>
    <w:rsid w:val="004C6436"/>
    <w:rsid w:val="004C7727"/>
    <w:rsid w:val="004D0BDD"/>
    <w:rsid w:val="004D2834"/>
    <w:rsid w:val="004D2A22"/>
    <w:rsid w:val="004D3525"/>
    <w:rsid w:val="004E150F"/>
    <w:rsid w:val="004E37D5"/>
    <w:rsid w:val="004E533B"/>
    <w:rsid w:val="004E5F56"/>
    <w:rsid w:val="004E65B5"/>
    <w:rsid w:val="004E77F9"/>
    <w:rsid w:val="004E7F01"/>
    <w:rsid w:val="004F6281"/>
    <w:rsid w:val="005021FE"/>
    <w:rsid w:val="00502507"/>
    <w:rsid w:val="00503C8B"/>
    <w:rsid w:val="00506268"/>
    <w:rsid w:val="00506D96"/>
    <w:rsid w:val="0050709C"/>
    <w:rsid w:val="00511DAC"/>
    <w:rsid w:val="0051390A"/>
    <w:rsid w:val="00513F1D"/>
    <w:rsid w:val="00516CFD"/>
    <w:rsid w:val="0052009F"/>
    <w:rsid w:val="005269B6"/>
    <w:rsid w:val="00526D90"/>
    <w:rsid w:val="00527667"/>
    <w:rsid w:val="005333DB"/>
    <w:rsid w:val="00534380"/>
    <w:rsid w:val="00534E89"/>
    <w:rsid w:val="00535B7F"/>
    <w:rsid w:val="0053606C"/>
    <w:rsid w:val="005362DD"/>
    <w:rsid w:val="00541D4A"/>
    <w:rsid w:val="00541EA3"/>
    <w:rsid w:val="005428BC"/>
    <w:rsid w:val="00543D3B"/>
    <w:rsid w:val="00546425"/>
    <w:rsid w:val="00546C1B"/>
    <w:rsid w:val="00547F79"/>
    <w:rsid w:val="005504D2"/>
    <w:rsid w:val="0055139C"/>
    <w:rsid w:val="005522BF"/>
    <w:rsid w:val="005539EB"/>
    <w:rsid w:val="00553B83"/>
    <w:rsid w:val="0055539B"/>
    <w:rsid w:val="00555839"/>
    <w:rsid w:val="00555883"/>
    <w:rsid w:val="005578A6"/>
    <w:rsid w:val="00561864"/>
    <w:rsid w:val="00563071"/>
    <w:rsid w:val="00564248"/>
    <w:rsid w:val="005648D4"/>
    <w:rsid w:val="005658EE"/>
    <w:rsid w:val="00565AFF"/>
    <w:rsid w:val="0057093F"/>
    <w:rsid w:val="0057119C"/>
    <w:rsid w:val="00571641"/>
    <w:rsid w:val="00571891"/>
    <w:rsid w:val="00573182"/>
    <w:rsid w:val="0057387D"/>
    <w:rsid w:val="005745E1"/>
    <w:rsid w:val="00575268"/>
    <w:rsid w:val="00576006"/>
    <w:rsid w:val="0057774D"/>
    <w:rsid w:val="00584559"/>
    <w:rsid w:val="0058529D"/>
    <w:rsid w:val="00585C08"/>
    <w:rsid w:val="005871BB"/>
    <w:rsid w:val="00591039"/>
    <w:rsid w:val="00592665"/>
    <w:rsid w:val="0059351F"/>
    <w:rsid w:val="00594D04"/>
    <w:rsid w:val="0059536B"/>
    <w:rsid w:val="005963B9"/>
    <w:rsid w:val="00596779"/>
    <w:rsid w:val="00596E75"/>
    <w:rsid w:val="005A2579"/>
    <w:rsid w:val="005A365E"/>
    <w:rsid w:val="005A4852"/>
    <w:rsid w:val="005B0490"/>
    <w:rsid w:val="005B3B02"/>
    <w:rsid w:val="005B3CAC"/>
    <w:rsid w:val="005B4C33"/>
    <w:rsid w:val="005B56B3"/>
    <w:rsid w:val="005B5CB6"/>
    <w:rsid w:val="005B7B3D"/>
    <w:rsid w:val="005C0F6A"/>
    <w:rsid w:val="005C39FA"/>
    <w:rsid w:val="005C5A47"/>
    <w:rsid w:val="005C680B"/>
    <w:rsid w:val="005C6B28"/>
    <w:rsid w:val="005C756A"/>
    <w:rsid w:val="005C7D5C"/>
    <w:rsid w:val="005D0401"/>
    <w:rsid w:val="005D0A01"/>
    <w:rsid w:val="005D1BF7"/>
    <w:rsid w:val="005D256F"/>
    <w:rsid w:val="005D3D4D"/>
    <w:rsid w:val="005D4264"/>
    <w:rsid w:val="005D4820"/>
    <w:rsid w:val="005D4A6B"/>
    <w:rsid w:val="005D6DF2"/>
    <w:rsid w:val="005D7CA6"/>
    <w:rsid w:val="005E0228"/>
    <w:rsid w:val="005E236E"/>
    <w:rsid w:val="005E45DD"/>
    <w:rsid w:val="005E5928"/>
    <w:rsid w:val="005E6A2F"/>
    <w:rsid w:val="005E73D4"/>
    <w:rsid w:val="005F1614"/>
    <w:rsid w:val="005F20EF"/>
    <w:rsid w:val="005F2D50"/>
    <w:rsid w:val="005F3BEA"/>
    <w:rsid w:val="005F6585"/>
    <w:rsid w:val="005F6FC2"/>
    <w:rsid w:val="0060028E"/>
    <w:rsid w:val="00600A9F"/>
    <w:rsid w:val="006015B9"/>
    <w:rsid w:val="00601EEC"/>
    <w:rsid w:val="00604235"/>
    <w:rsid w:val="00604CF1"/>
    <w:rsid w:val="0060514A"/>
    <w:rsid w:val="00606977"/>
    <w:rsid w:val="0061023B"/>
    <w:rsid w:val="00611C62"/>
    <w:rsid w:val="00612480"/>
    <w:rsid w:val="00613092"/>
    <w:rsid w:val="00613421"/>
    <w:rsid w:val="00614FD5"/>
    <w:rsid w:val="0061596E"/>
    <w:rsid w:val="006169BF"/>
    <w:rsid w:val="00617E54"/>
    <w:rsid w:val="006210D9"/>
    <w:rsid w:val="00623091"/>
    <w:rsid w:val="00623484"/>
    <w:rsid w:val="00624317"/>
    <w:rsid w:val="00624D92"/>
    <w:rsid w:val="0062526A"/>
    <w:rsid w:val="00627345"/>
    <w:rsid w:val="006279BE"/>
    <w:rsid w:val="00630876"/>
    <w:rsid w:val="006308B0"/>
    <w:rsid w:val="0063178C"/>
    <w:rsid w:val="00632967"/>
    <w:rsid w:val="006334C8"/>
    <w:rsid w:val="00635690"/>
    <w:rsid w:val="00636D8C"/>
    <w:rsid w:val="006375FF"/>
    <w:rsid w:val="00637F31"/>
    <w:rsid w:val="00645995"/>
    <w:rsid w:val="00646F2A"/>
    <w:rsid w:val="0065013B"/>
    <w:rsid w:val="006505B8"/>
    <w:rsid w:val="006505D9"/>
    <w:rsid w:val="00651FAE"/>
    <w:rsid w:val="00653117"/>
    <w:rsid w:val="0065408C"/>
    <w:rsid w:val="00654154"/>
    <w:rsid w:val="00657E57"/>
    <w:rsid w:val="00657F4D"/>
    <w:rsid w:val="00661069"/>
    <w:rsid w:val="00661738"/>
    <w:rsid w:val="00661D3E"/>
    <w:rsid w:val="00662777"/>
    <w:rsid w:val="006628C7"/>
    <w:rsid w:val="00663BBC"/>
    <w:rsid w:val="00663D4D"/>
    <w:rsid w:val="006651F2"/>
    <w:rsid w:val="00666C80"/>
    <w:rsid w:val="00667F1C"/>
    <w:rsid w:val="006706F0"/>
    <w:rsid w:val="00670910"/>
    <w:rsid w:val="00671200"/>
    <w:rsid w:val="006712C2"/>
    <w:rsid w:val="00672939"/>
    <w:rsid w:val="0067323A"/>
    <w:rsid w:val="006761A0"/>
    <w:rsid w:val="006766D9"/>
    <w:rsid w:val="006768CC"/>
    <w:rsid w:val="00677DA4"/>
    <w:rsid w:val="00682B55"/>
    <w:rsid w:val="006836CF"/>
    <w:rsid w:val="00683DCA"/>
    <w:rsid w:val="006842F1"/>
    <w:rsid w:val="00684E5E"/>
    <w:rsid w:val="00686035"/>
    <w:rsid w:val="0068665C"/>
    <w:rsid w:val="00687F02"/>
    <w:rsid w:val="00691722"/>
    <w:rsid w:val="00691F0D"/>
    <w:rsid w:val="00693CFA"/>
    <w:rsid w:val="00694A21"/>
    <w:rsid w:val="00695434"/>
    <w:rsid w:val="006965B0"/>
    <w:rsid w:val="006968F1"/>
    <w:rsid w:val="0069690F"/>
    <w:rsid w:val="006A253C"/>
    <w:rsid w:val="006A2AE5"/>
    <w:rsid w:val="006A2F84"/>
    <w:rsid w:val="006A4AE6"/>
    <w:rsid w:val="006A4B85"/>
    <w:rsid w:val="006A6FAC"/>
    <w:rsid w:val="006A73CA"/>
    <w:rsid w:val="006B113A"/>
    <w:rsid w:val="006B1F26"/>
    <w:rsid w:val="006B272B"/>
    <w:rsid w:val="006B480F"/>
    <w:rsid w:val="006B536A"/>
    <w:rsid w:val="006B577D"/>
    <w:rsid w:val="006B6471"/>
    <w:rsid w:val="006B6AD7"/>
    <w:rsid w:val="006B6B70"/>
    <w:rsid w:val="006B716F"/>
    <w:rsid w:val="006C1C59"/>
    <w:rsid w:val="006C3156"/>
    <w:rsid w:val="006C549D"/>
    <w:rsid w:val="006C5BFD"/>
    <w:rsid w:val="006C6C2C"/>
    <w:rsid w:val="006C6CB5"/>
    <w:rsid w:val="006C7B91"/>
    <w:rsid w:val="006D1090"/>
    <w:rsid w:val="006D16A7"/>
    <w:rsid w:val="006D2EA5"/>
    <w:rsid w:val="006D3338"/>
    <w:rsid w:val="006D61EC"/>
    <w:rsid w:val="006D6D4D"/>
    <w:rsid w:val="006E0BDC"/>
    <w:rsid w:val="006E23A2"/>
    <w:rsid w:val="006E35C2"/>
    <w:rsid w:val="006E5673"/>
    <w:rsid w:val="006E72BF"/>
    <w:rsid w:val="006E75B1"/>
    <w:rsid w:val="006F16E5"/>
    <w:rsid w:val="006F1755"/>
    <w:rsid w:val="006F2603"/>
    <w:rsid w:val="006F3EC8"/>
    <w:rsid w:val="006F4620"/>
    <w:rsid w:val="006F4AAE"/>
    <w:rsid w:val="006F4F8E"/>
    <w:rsid w:val="006F52F0"/>
    <w:rsid w:val="006F6CE7"/>
    <w:rsid w:val="006F78BC"/>
    <w:rsid w:val="007000EC"/>
    <w:rsid w:val="007010DB"/>
    <w:rsid w:val="00701955"/>
    <w:rsid w:val="00703390"/>
    <w:rsid w:val="00703C02"/>
    <w:rsid w:val="0070402A"/>
    <w:rsid w:val="007043CC"/>
    <w:rsid w:val="00704B9A"/>
    <w:rsid w:val="0070597B"/>
    <w:rsid w:val="00705F04"/>
    <w:rsid w:val="007063E7"/>
    <w:rsid w:val="00706BA3"/>
    <w:rsid w:val="00710B45"/>
    <w:rsid w:val="00710D7E"/>
    <w:rsid w:val="00711BC6"/>
    <w:rsid w:val="00712938"/>
    <w:rsid w:val="007131B5"/>
    <w:rsid w:val="00713A9B"/>
    <w:rsid w:val="007152B9"/>
    <w:rsid w:val="00716DB1"/>
    <w:rsid w:val="0072278D"/>
    <w:rsid w:val="007227ED"/>
    <w:rsid w:val="0072366B"/>
    <w:rsid w:val="007236DE"/>
    <w:rsid w:val="00724573"/>
    <w:rsid w:val="007246DA"/>
    <w:rsid w:val="00725D1A"/>
    <w:rsid w:val="00725F9F"/>
    <w:rsid w:val="00726424"/>
    <w:rsid w:val="00727212"/>
    <w:rsid w:val="007301F0"/>
    <w:rsid w:val="00730AA9"/>
    <w:rsid w:val="00730EE5"/>
    <w:rsid w:val="00731746"/>
    <w:rsid w:val="00733A5E"/>
    <w:rsid w:val="0073476A"/>
    <w:rsid w:val="007347C8"/>
    <w:rsid w:val="007371A0"/>
    <w:rsid w:val="007372E4"/>
    <w:rsid w:val="00740228"/>
    <w:rsid w:val="00740EEF"/>
    <w:rsid w:val="00742604"/>
    <w:rsid w:val="00742D2E"/>
    <w:rsid w:val="007430A9"/>
    <w:rsid w:val="00743A34"/>
    <w:rsid w:val="00746A92"/>
    <w:rsid w:val="007477C1"/>
    <w:rsid w:val="007538D9"/>
    <w:rsid w:val="00753EF1"/>
    <w:rsid w:val="00755067"/>
    <w:rsid w:val="0075517C"/>
    <w:rsid w:val="00755B8D"/>
    <w:rsid w:val="0075670D"/>
    <w:rsid w:val="00756F1F"/>
    <w:rsid w:val="00757054"/>
    <w:rsid w:val="0076015A"/>
    <w:rsid w:val="00760324"/>
    <w:rsid w:val="00762A1F"/>
    <w:rsid w:val="0076369C"/>
    <w:rsid w:val="007647B9"/>
    <w:rsid w:val="0077224F"/>
    <w:rsid w:val="00774758"/>
    <w:rsid w:val="00780E34"/>
    <w:rsid w:val="00782222"/>
    <w:rsid w:val="00782C53"/>
    <w:rsid w:val="007840C3"/>
    <w:rsid w:val="00786661"/>
    <w:rsid w:val="00786AA2"/>
    <w:rsid w:val="007917A3"/>
    <w:rsid w:val="0079267F"/>
    <w:rsid w:val="00793D0F"/>
    <w:rsid w:val="00796896"/>
    <w:rsid w:val="007A28B8"/>
    <w:rsid w:val="007A33F4"/>
    <w:rsid w:val="007A6FEB"/>
    <w:rsid w:val="007B0400"/>
    <w:rsid w:val="007B08FC"/>
    <w:rsid w:val="007B2213"/>
    <w:rsid w:val="007B4DF0"/>
    <w:rsid w:val="007B57EF"/>
    <w:rsid w:val="007B7948"/>
    <w:rsid w:val="007C0E2D"/>
    <w:rsid w:val="007C15A1"/>
    <w:rsid w:val="007C18F3"/>
    <w:rsid w:val="007C1B2C"/>
    <w:rsid w:val="007C1E67"/>
    <w:rsid w:val="007C2522"/>
    <w:rsid w:val="007C32EE"/>
    <w:rsid w:val="007C3472"/>
    <w:rsid w:val="007C3FE1"/>
    <w:rsid w:val="007C45E0"/>
    <w:rsid w:val="007C6114"/>
    <w:rsid w:val="007C77EA"/>
    <w:rsid w:val="007C7EE5"/>
    <w:rsid w:val="007D299D"/>
    <w:rsid w:val="007D330F"/>
    <w:rsid w:val="007D45B3"/>
    <w:rsid w:val="007D5381"/>
    <w:rsid w:val="007D5429"/>
    <w:rsid w:val="007D57A5"/>
    <w:rsid w:val="007D7B56"/>
    <w:rsid w:val="007E0E0D"/>
    <w:rsid w:val="007E13BB"/>
    <w:rsid w:val="007E179C"/>
    <w:rsid w:val="007E3230"/>
    <w:rsid w:val="007E452A"/>
    <w:rsid w:val="007F0734"/>
    <w:rsid w:val="007F1F69"/>
    <w:rsid w:val="007F2DFF"/>
    <w:rsid w:val="007F4EDD"/>
    <w:rsid w:val="007F79CB"/>
    <w:rsid w:val="008005E5"/>
    <w:rsid w:val="008006A6"/>
    <w:rsid w:val="00802509"/>
    <w:rsid w:val="00803DB0"/>
    <w:rsid w:val="008043C2"/>
    <w:rsid w:val="008053C7"/>
    <w:rsid w:val="00805C7C"/>
    <w:rsid w:val="008069C5"/>
    <w:rsid w:val="00806B64"/>
    <w:rsid w:val="00806DA2"/>
    <w:rsid w:val="00812E9C"/>
    <w:rsid w:val="0081344D"/>
    <w:rsid w:val="008138A3"/>
    <w:rsid w:val="0081791E"/>
    <w:rsid w:val="008202E8"/>
    <w:rsid w:val="00820526"/>
    <w:rsid w:val="00821EBF"/>
    <w:rsid w:val="008242C8"/>
    <w:rsid w:val="0082491B"/>
    <w:rsid w:val="008258D8"/>
    <w:rsid w:val="008258FC"/>
    <w:rsid w:val="0083059F"/>
    <w:rsid w:val="0083081E"/>
    <w:rsid w:val="0083087B"/>
    <w:rsid w:val="00830FDF"/>
    <w:rsid w:val="00833152"/>
    <w:rsid w:val="008340B3"/>
    <w:rsid w:val="00835567"/>
    <w:rsid w:val="008356B1"/>
    <w:rsid w:val="00836490"/>
    <w:rsid w:val="0084074B"/>
    <w:rsid w:val="0084095D"/>
    <w:rsid w:val="00840D76"/>
    <w:rsid w:val="00843FC5"/>
    <w:rsid w:val="0084448E"/>
    <w:rsid w:val="008451FE"/>
    <w:rsid w:val="00845405"/>
    <w:rsid w:val="00846902"/>
    <w:rsid w:val="008469D1"/>
    <w:rsid w:val="00846D1A"/>
    <w:rsid w:val="00847A93"/>
    <w:rsid w:val="00847EBC"/>
    <w:rsid w:val="0085000D"/>
    <w:rsid w:val="00851300"/>
    <w:rsid w:val="00851E2D"/>
    <w:rsid w:val="00853B25"/>
    <w:rsid w:val="00853BF1"/>
    <w:rsid w:val="008545F9"/>
    <w:rsid w:val="008548C1"/>
    <w:rsid w:val="00854BED"/>
    <w:rsid w:val="0085588F"/>
    <w:rsid w:val="008566A3"/>
    <w:rsid w:val="00856C98"/>
    <w:rsid w:val="00857A02"/>
    <w:rsid w:val="00857D28"/>
    <w:rsid w:val="00860535"/>
    <w:rsid w:val="0086084E"/>
    <w:rsid w:val="00861E13"/>
    <w:rsid w:val="00863152"/>
    <w:rsid w:val="00863812"/>
    <w:rsid w:val="008647B8"/>
    <w:rsid w:val="008655D4"/>
    <w:rsid w:val="0086612B"/>
    <w:rsid w:val="00866173"/>
    <w:rsid w:val="00871F71"/>
    <w:rsid w:val="00874F8C"/>
    <w:rsid w:val="008753D0"/>
    <w:rsid w:val="008775D1"/>
    <w:rsid w:val="00883B5C"/>
    <w:rsid w:val="00886567"/>
    <w:rsid w:val="00894165"/>
    <w:rsid w:val="008955E5"/>
    <w:rsid w:val="00896583"/>
    <w:rsid w:val="00896DA0"/>
    <w:rsid w:val="00896FCB"/>
    <w:rsid w:val="008A0D5C"/>
    <w:rsid w:val="008A1D3F"/>
    <w:rsid w:val="008A31E0"/>
    <w:rsid w:val="008A5620"/>
    <w:rsid w:val="008A5C44"/>
    <w:rsid w:val="008A604C"/>
    <w:rsid w:val="008B0B27"/>
    <w:rsid w:val="008B12F1"/>
    <w:rsid w:val="008B240F"/>
    <w:rsid w:val="008B2DDB"/>
    <w:rsid w:val="008B3498"/>
    <w:rsid w:val="008B47EF"/>
    <w:rsid w:val="008B5965"/>
    <w:rsid w:val="008C29B5"/>
    <w:rsid w:val="008C5A35"/>
    <w:rsid w:val="008C6339"/>
    <w:rsid w:val="008C6FE5"/>
    <w:rsid w:val="008D068C"/>
    <w:rsid w:val="008D095E"/>
    <w:rsid w:val="008D0CCF"/>
    <w:rsid w:val="008D0D3D"/>
    <w:rsid w:val="008D2B3C"/>
    <w:rsid w:val="008D420A"/>
    <w:rsid w:val="008D4F9E"/>
    <w:rsid w:val="008D5094"/>
    <w:rsid w:val="008D5D5D"/>
    <w:rsid w:val="008D6615"/>
    <w:rsid w:val="008D7911"/>
    <w:rsid w:val="008E35AA"/>
    <w:rsid w:val="008E4192"/>
    <w:rsid w:val="008E61AF"/>
    <w:rsid w:val="008E6FFC"/>
    <w:rsid w:val="008F128F"/>
    <w:rsid w:val="008F665E"/>
    <w:rsid w:val="008F6AD3"/>
    <w:rsid w:val="008F71A7"/>
    <w:rsid w:val="00900590"/>
    <w:rsid w:val="00900CCB"/>
    <w:rsid w:val="00901AB1"/>
    <w:rsid w:val="00901F3D"/>
    <w:rsid w:val="00904B85"/>
    <w:rsid w:val="00906205"/>
    <w:rsid w:val="00913572"/>
    <w:rsid w:val="00913D06"/>
    <w:rsid w:val="00922592"/>
    <w:rsid w:val="00923E00"/>
    <w:rsid w:val="00924187"/>
    <w:rsid w:val="00925FBB"/>
    <w:rsid w:val="009275E5"/>
    <w:rsid w:val="00927A4C"/>
    <w:rsid w:val="0093174B"/>
    <w:rsid w:val="009329C3"/>
    <w:rsid w:val="00933A5B"/>
    <w:rsid w:val="009341F3"/>
    <w:rsid w:val="00935AA7"/>
    <w:rsid w:val="009362BA"/>
    <w:rsid w:val="00936709"/>
    <w:rsid w:val="00936E8C"/>
    <w:rsid w:val="00937922"/>
    <w:rsid w:val="0094165A"/>
    <w:rsid w:val="009453A8"/>
    <w:rsid w:val="00950826"/>
    <w:rsid w:val="00950C7D"/>
    <w:rsid w:val="00951361"/>
    <w:rsid w:val="00951E09"/>
    <w:rsid w:val="00952120"/>
    <w:rsid w:val="0095232A"/>
    <w:rsid w:val="00953100"/>
    <w:rsid w:val="009535D9"/>
    <w:rsid w:val="00954877"/>
    <w:rsid w:val="00955AD4"/>
    <w:rsid w:val="0095696E"/>
    <w:rsid w:val="0095767A"/>
    <w:rsid w:val="00960508"/>
    <w:rsid w:val="0096113B"/>
    <w:rsid w:val="00961A77"/>
    <w:rsid w:val="009624F1"/>
    <w:rsid w:val="00963A2C"/>
    <w:rsid w:val="00964755"/>
    <w:rsid w:val="0096482E"/>
    <w:rsid w:val="009659DC"/>
    <w:rsid w:val="00965D85"/>
    <w:rsid w:val="00967265"/>
    <w:rsid w:val="009725AE"/>
    <w:rsid w:val="009739DA"/>
    <w:rsid w:val="00975294"/>
    <w:rsid w:val="0097597C"/>
    <w:rsid w:val="009761A9"/>
    <w:rsid w:val="00976558"/>
    <w:rsid w:val="009774EA"/>
    <w:rsid w:val="00980453"/>
    <w:rsid w:val="00982048"/>
    <w:rsid w:val="00982F20"/>
    <w:rsid w:val="00983425"/>
    <w:rsid w:val="00983D1C"/>
    <w:rsid w:val="009845FD"/>
    <w:rsid w:val="00984C6A"/>
    <w:rsid w:val="00985327"/>
    <w:rsid w:val="009853B0"/>
    <w:rsid w:val="00985412"/>
    <w:rsid w:val="009864FB"/>
    <w:rsid w:val="00986D75"/>
    <w:rsid w:val="00990243"/>
    <w:rsid w:val="009903F8"/>
    <w:rsid w:val="00990E86"/>
    <w:rsid w:val="00990EF8"/>
    <w:rsid w:val="00991092"/>
    <w:rsid w:val="00991EE1"/>
    <w:rsid w:val="00992067"/>
    <w:rsid w:val="0099245A"/>
    <w:rsid w:val="00993DA3"/>
    <w:rsid w:val="0099522F"/>
    <w:rsid w:val="009957C2"/>
    <w:rsid w:val="00995E8B"/>
    <w:rsid w:val="009970FE"/>
    <w:rsid w:val="009A059E"/>
    <w:rsid w:val="009A1EEE"/>
    <w:rsid w:val="009A39FC"/>
    <w:rsid w:val="009A4DB0"/>
    <w:rsid w:val="009A5474"/>
    <w:rsid w:val="009A631D"/>
    <w:rsid w:val="009A6975"/>
    <w:rsid w:val="009B0800"/>
    <w:rsid w:val="009B3068"/>
    <w:rsid w:val="009B401C"/>
    <w:rsid w:val="009B421D"/>
    <w:rsid w:val="009B4255"/>
    <w:rsid w:val="009B5C68"/>
    <w:rsid w:val="009B5F0A"/>
    <w:rsid w:val="009B6696"/>
    <w:rsid w:val="009B6F1E"/>
    <w:rsid w:val="009B7A7D"/>
    <w:rsid w:val="009C05DF"/>
    <w:rsid w:val="009C324A"/>
    <w:rsid w:val="009C6190"/>
    <w:rsid w:val="009C7B95"/>
    <w:rsid w:val="009D0375"/>
    <w:rsid w:val="009D08A2"/>
    <w:rsid w:val="009D0D69"/>
    <w:rsid w:val="009D1675"/>
    <w:rsid w:val="009D2DFB"/>
    <w:rsid w:val="009D34FB"/>
    <w:rsid w:val="009D3758"/>
    <w:rsid w:val="009D3DD6"/>
    <w:rsid w:val="009D5F8A"/>
    <w:rsid w:val="009D7806"/>
    <w:rsid w:val="009D7F1A"/>
    <w:rsid w:val="009E04C1"/>
    <w:rsid w:val="009E1183"/>
    <w:rsid w:val="009E1737"/>
    <w:rsid w:val="009E214A"/>
    <w:rsid w:val="009E36ED"/>
    <w:rsid w:val="009E415D"/>
    <w:rsid w:val="009E4689"/>
    <w:rsid w:val="009E5756"/>
    <w:rsid w:val="009E7511"/>
    <w:rsid w:val="009E789B"/>
    <w:rsid w:val="009E7C2C"/>
    <w:rsid w:val="009F03A0"/>
    <w:rsid w:val="009F0C49"/>
    <w:rsid w:val="009F1F4E"/>
    <w:rsid w:val="009F2198"/>
    <w:rsid w:val="009F2A42"/>
    <w:rsid w:val="009F2B0D"/>
    <w:rsid w:val="009F53CB"/>
    <w:rsid w:val="009F7070"/>
    <w:rsid w:val="00A01B44"/>
    <w:rsid w:val="00A01C87"/>
    <w:rsid w:val="00A03CF6"/>
    <w:rsid w:val="00A05626"/>
    <w:rsid w:val="00A06D2B"/>
    <w:rsid w:val="00A1048A"/>
    <w:rsid w:val="00A12E5F"/>
    <w:rsid w:val="00A14BA5"/>
    <w:rsid w:val="00A15DBF"/>
    <w:rsid w:val="00A162E8"/>
    <w:rsid w:val="00A17D0A"/>
    <w:rsid w:val="00A17FBF"/>
    <w:rsid w:val="00A22CA7"/>
    <w:rsid w:val="00A23A50"/>
    <w:rsid w:val="00A23AFA"/>
    <w:rsid w:val="00A24E15"/>
    <w:rsid w:val="00A25335"/>
    <w:rsid w:val="00A27025"/>
    <w:rsid w:val="00A2779C"/>
    <w:rsid w:val="00A30746"/>
    <w:rsid w:val="00A32D63"/>
    <w:rsid w:val="00A3403E"/>
    <w:rsid w:val="00A34780"/>
    <w:rsid w:val="00A35008"/>
    <w:rsid w:val="00A3701C"/>
    <w:rsid w:val="00A371B4"/>
    <w:rsid w:val="00A40163"/>
    <w:rsid w:val="00A41DD8"/>
    <w:rsid w:val="00A41FE3"/>
    <w:rsid w:val="00A436E7"/>
    <w:rsid w:val="00A43999"/>
    <w:rsid w:val="00A4526A"/>
    <w:rsid w:val="00A476BD"/>
    <w:rsid w:val="00A510DE"/>
    <w:rsid w:val="00A520C2"/>
    <w:rsid w:val="00A53296"/>
    <w:rsid w:val="00A53B8A"/>
    <w:rsid w:val="00A57371"/>
    <w:rsid w:val="00A57687"/>
    <w:rsid w:val="00A5775D"/>
    <w:rsid w:val="00A630E8"/>
    <w:rsid w:val="00A634B6"/>
    <w:rsid w:val="00A64BBC"/>
    <w:rsid w:val="00A671FB"/>
    <w:rsid w:val="00A678ED"/>
    <w:rsid w:val="00A70357"/>
    <w:rsid w:val="00A75ECE"/>
    <w:rsid w:val="00A763E9"/>
    <w:rsid w:val="00A802B9"/>
    <w:rsid w:val="00A80D1C"/>
    <w:rsid w:val="00A8178B"/>
    <w:rsid w:val="00A824B5"/>
    <w:rsid w:val="00A828C7"/>
    <w:rsid w:val="00A85977"/>
    <w:rsid w:val="00A860B2"/>
    <w:rsid w:val="00A86E70"/>
    <w:rsid w:val="00A87ECA"/>
    <w:rsid w:val="00A91B6E"/>
    <w:rsid w:val="00A93099"/>
    <w:rsid w:val="00A9412A"/>
    <w:rsid w:val="00A94EDB"/>
    <w:rsid w:val="00A956B5"/>
    <w:rsid w:val="00A95FE9"/>
    <w:rsid w:val="00AA0BEA"/>
    <w:rsid w:val="00AA1A2F"/>
    <w:rsid w:val="00AA1EF7"/>
    <w:rsid w:val="00AA1FCE"/>
    <w:rsid w:val="00AA20EE"/>
    <w:rsid w:val="00AA27E0"/>
    <w:rsid w:val="00AA3C59"/>
    <w:rsid w:val="00AA3D7B"/>
    <w:rsid w:val="00AA4140"/>
    <w:rsid w:val="00AA5868"/>
    <w:rsid w:val="00AB0989"/>
    <w:rsid w:val="00AB0A60"/>
    <w:rsid w:val="00AB0EF8"/>
    <w:rsid w:val="00AB1700"/>
    <w:rsid w:val="00AB261A"/>
    <w:rsid w:val="00AB2C8D"/>
    <w:rsid w:val="00AB3BE9"/>
    <w:rsid w:val="00AB548C"/>
    <w:rsid w:val="00AB5B7A"/>
    <w:rsid w:val="00AB6726"/>
    <w:rsid w:val="00AB711A"/>
    <w:rsid w:val="00AB72C5"/>
    <w:rsid w:val="00AC0AA1"/>
    <w:rsid w:val="00AC0E7F"/>
    <w:rsid w:val="00AC1F40"/>
    <w:rsid w:val="00AC21ED"/>
    <w:rsid w:val="00AC3148"/>
    <w:rsid w:val="00AC31CC"/>
    <w:rsid w:val="00AC3351"/>
    <w:rsid w:val="00AC3640"/>
    <w:rsid w:val="00AC429D"/>
    <w:rsid w:val="00AC4341"/>
    <w:rsid w:val="00AC4888"/>
    <w:rsid w:val="00AC4B1C"/>
    <w:rsid w:val="00AC7D08"/>
    <w:rsid w:val="00AD0A04"/>
    <w:rsid w:val="00AD14F0"/>
    <w:rsid w:val="00AD1D02"/>
    <w:rsid w:val="00AD1D56"/>
    <w:rsid w:val="00AD2112"/>
    <w:rsid w:val="00AD2378"/>
    <w:rsid w:val="00AD3307"/>
    <w:rsid w:val="00AD4BB1"/>
    <w:rsid w:val="00AD4E7F"/>
    <w:rsid w:val="00AD642E"/>
    <w:rsid w:val="00AD6E77"/>
    <w:rsid w:val="00AD70CC"/>
    <w:rsid w:val="00AE120F"/>
    <w:rsid w:val="00AE1F04"/>
    <w:rsid w:val="00AE224F"/>
    <w:rsid w:val="00AE26B2"/>
    <w:rsid w:val="00AE354B"/>
    <w:rsid w:val="00AE4809"/>
    <w:rsid w:val="00AE67DE"/>
    <w:rsid w:val="00AE6E7C"/>
    <w:rsid w:val="00AE7995"/>
    <w:rsid w:val="00AF0E66"/>
    <w:rsid w:val="00AF5FA6"/>
    <w:rsid w:val="00AF6996"/>
    <w:rsid w:val="00B009CD"/>
    <w:rsid w:val="00B02973"/>
    <w:rsid w:val="00B03512"/>
    <w:rsid w:val="00B04BF2"/>
    <w:rsid w:val="00B04D14"/>
    <w:rsid w:val="00B06637"/>
    <w:rsid w:val="00B06D9F"/>
    <w:rsid w:val="00B07752"/>
    <w:rsid w:val="00B07EAF"/>
    <w:rsid w:val="00B11239"/>
    <w:rsid w:val="00B11E0F"/>
    <w:rsid w:val="00B125DA"/>
    <w:rsid w:val="00B14DAB"/>
    <w:rsid w:val="00B151B5"/>
    <w:rsid w:val="00B15502"/>
    <w:rsid w:val="00B157FB"/>
    <w:rsid w:val="00B15D2A"/>
    <w:rsid w:val="00B17479"/>
    <w:rsid w:val="00B178F5"/>
    <w:rsid w:val="00B1790E"/>
    <w:rsid w:val="00B2066E"/>
    <w:rsid w:val="00B20EFC"/>
    <w:rsid w:val="00B21F1D"/>
    <w:rsid w:val="00B22E78"/>
    <w:rsid w:val="00B22F76"/>
    <w:rsid w:val="00B23790"/>
    <w:rsid w:val="00B23F47"/>
    <w:rsid w:val="00B24D81"/>
    <w:rsid w:val="00B2511C"/>
    <w:rsid w:val="00B27F74"/>
    <w:rsid w:val="00B3330B"/>
    <w:rsid w:val="00B33C1B"/>
    <w:rsid w:val="00B34AB4"/>
    <w:rsid w:val="00B36E06"/>
    <w:rsid w:val="00B373D4"/>
    <w:rsid w:val="00B37FE7"/>
    <w:rsid w:val="00B41730"/>
    <w:rsid w:val="00B4779A"/>
    <w:rsid w:val="00B51569"/>
    <w:rsid w:val="00B51A3E"/>
    <w:rsid w:val="00B51A58"/>
    <w:rsid w:val="00B5390D"/>
    <w:rsid w:val="00B55758"/>
    <w:rsid w:val="00B55942"/>
    <w:rsid w:val="00B563A9"/>
    <w:rsid w:val="00B56835"/>
    <w:rsid w:val="00B5687E"/>
    <w:rsid w:val="00B61D5E"/>
    <w:rsid w:val="00B62FBC"/>
    <w:rsid w:val="00B64BA0"/>
    <w:rsid w:val="00B6598E"/>
    <w:rsid w:val="00B65BE0"/>
    <w:rsid w:val="00B65F16"/>
    <w:rsid w:val="00B66D02"/>
    <w:rsid w:val="00B67272"/>
    <w:rsid w:val="00B73200"/>
    <w:rsid w:val="00B7445E"/>
    <w:rsid w:val="00B76ACD"/>
    <w:rsid w:val="00B805E2"/>
    <w:rsid w:val="00B82C1D"/>
    <w:rsid w:val="00B84088"/>
    <w:rsid w:val="00B8443C"/>
    <w:rsid w:val="00B84517"/>
    <w:rsid w:val="00B84DE6"/>
    <w:rsid w:val="00B86430"/>
    <w:rsid w:val="00B9058F"/>
    <w:rsid w:val="00B92FC0"/>
    <w:rsid w:val="00B93757"/>
    <w:rsid w:val="00B95AB3"/>
    <w:rsid w:val="00B96048"/>
    <w:rsid w:val="00B9647B"/>
    <w:rsid w:val="00B96AF7"/>
    <w:rsid w:val="00B973E5"/>
    <w:rsid w:val="00BA0465"/>
    <w:rsid w:val="00BA099B"/>
    <w:rsid w:val="00BA099F"/>
    <w:rsid w:val="00BA1E31"/>
    <w:rsid w:val="00BA2079"/>
    <w:rsid w:val="00BA2DD4"/>
    <w:rsid w:val="00BA370F"/>
    <w:rsid w:val="00BA38D5"/>
    <w:rsid w:val="00BA4010"/>
    <w:rsid w:val="00BA4772"/>
    <w:rsid w:val="00BA5C49"/>
    <w:rsid w:val="00BA61BE"/>
    <w:rsid w:val="00BA6DAF"/>
    <w:rsid w:val="00BB004E"/>
    <w:rsid w:val="00BB12AE"/>
    <w:rsid w:val="00BB1831"/>
    <w:rsid w:val="00BB2348"/>
    <w:rsid w:val="00BB30DC"/>
    <w:rsid w:val="00BC0EE3"/>
    <w:rsid w:val="00BC2F24"/>
    <w:rsid w:val="00BC3525"/>
    <w:rsid w:val="00BC42F8"/>
    <w:rsid w:val="00BC623E"/>
    <w:rsid w:val="00BC6DCA"/>
    <w:rsid w:val="00BC78D1"/>
    <w:rsid w:val="00BD277A"/>
    <w:rsid w:val="00BD38D9"/>
    <w:rsid w:val="00BD3D4C"/>
    <w:rsid w:val="00BD3DA1"/>
    <w:rsid w:val="00BD444C"/>
    <w:rsid w:val="00BD451F"/>
    <w:rsid w:val="00BD6623"/>
    <w:rsid w:val="00BD6828"/>
    <w:rsid w:val="00BD6BD4"/>
    <w:rsid w:val="00BD7886"/>
    <w:rsid w:val="00BD78E6"/>
    <w:rsid w:val="00BE17F2"/>
    <w:rsid w:val="00BE6D90"/>
    <w:rsid w:val="00BF1D01"/>
    <w:rsid w:val="00BF4BD4"/>
    <w:rsid w:val="00BF5AEC"/>
    <w:rsid w:val="00BF6A1E"/>
    <w:rsid w:val="00BF7B29"/>
    <w:rsid w:val="00C01D07"/>
    <w:rsid w:val="00C01DCE"/>
    <w:rsid w:val="00C01F59"/>
    <w:rsid w:val="00C0331C"/>
    <w:rsid w:val="00C0361E"/>
    <w:rsid w:val="00C060B0"/>
    <w:rsid w:val="00C0765A"/>
    <w:rsid w:val="00C10307"/>
    <w:rsid w:val="00C13B2A"/>
    <w:rsid w:val="00C146BD"/>
    <w:rsid w:val="00C14759"/>
    <w:rsid w:val="00C16027"/>
    <w:rsid w:val="00C170DF"/>
    <w:rsid w:val="00C17E95"/>
    <w:rsid w:val="00C223FA"/>
    <w:rsid w:val="00C226CB"/>
    <w:rsid w:val="00C22FDF"/>
    <w:rsid w:val="00C24650"/>
    <w:rsid w:val="00C24FCA"/>
    <w:rsid w:val="00C25615"/>
    <w:rsid w:val="00C26A62"/>
    <w:rsid w:val="00C31130"/>
    <w:rsid w:val="00C31D2B"/>
    <w:rsid w:val="00C32B2A"/>
    <w:rsid w:val="00C332F9"/>
    <w:rsid w:val="00C35B99"/>
    <w:rsid w:val="00C42D4A"/>
    <w:rsid w:val="00C43AEF"/>
    <w:rsid w:val="00C44418"/>
    <w:rsid w:val="00C46885"/>
    <w:rsid w:val="00C50025"/>
    <w:rsid w:val="00C5345A"/>
    <w:rsid w:val="00C53979"/>
    <w:rsid w:val="00C54231"/>
    <w:rsid w:val="00C548CE"/>
    <w:rsid w:val="00C5657A"/>
    <w:rsid w:val="00C60C2C"/>
    <w:rsid w:val="00C62F11"/>
    <w:rsid w:val="00C63154"/>
    <w:rsid w:val="00C70B4C"/>
    <w:rsid w:val="00C70D30"/>
    <w:rsid w:val="00C71389"/>
    <w:rsid w:val="00C7159C"/>
    <w:rsid w:val="00C71E2C"/>
    <w:rsid w:val="00C71FDF"/>
    <w:rsid w:val="00C72D89"/>
    <w:rsid w:val="00C748B3"/>
    <w:rsid w:val="00C75F27"/>
    <w:rsid w:val="00C7784C"/>
    <w:rsid w:val="00C8033C"/>
    <w:rsid w:val="00C803A6"/>
    <w:rsid w:val="00C81E49"/>
    <w:rsid w:val="00C81F96"/>
    <w:rsid w:val="00C82539"/>
    <w:rsid w:val="00C826AA"/>
    <w:rsid w:val="00C82CB7"/>
    <w:rsid w:val="00C82F7A"/>
    <w:rsid w:val="00C8404A"/>
    <w:rsid w:val="00C85713"/>
    <w:rsid w:val="00C85F1B"/>
    <w:rsid w:val="00C8648D"/>
    <w:rsid w:val="00C87414"/>
    <w:rsid w:val="00C9035A"/>
    <w:rsid w:val="00C904F0"/>
    <w:rsid w:val="00C92F66"/>
    <w:rsid w:val="00C93BA3"/>
    <w:rsid w:val="00C9471F"/>
    <w:rsid w:val="00C94BBF"/>
    <w:rsid w:val="00C94FCE"/>
    <w:rsid w:val="00C969EF"/>
    <w:rsid w:val="00CA0CF0"/>
    <w:rsid w:val="00CA1BF1"/>
    <w:rsid w:val="00CA27A8"/>
    <w:rsid w:val="00CA3056"/>
    <w:rsid w:val="00CA41EF"/>
    <w:rsid w:val="00CA4A51"/>
    <w:rsid w:val="00CA527C"/>
    <w:rsid w:val="00CA67B6"/>
    <w:rsid w:val="00CA6A57"/>
    <w:rsid w:val="00CA6A8E"/>
    <w:rsid w:val="00CB0A95"/>
    <w:rsid w:val="00CB18AC"/>
    <w:rsid w:val="00CB2EBC"/>
    <w:rsid w:val="00CB4E44"/>
    <w:rsid w:val="00CB5E40"/>
    <w:rsid w:val="00CB69C8"/>
    <w:rsid w:val="00CB73C1"/>
    <w:rsid w:val="00CB758A"/>
    <w:rsid w:val="00CB7FA5"/>
    <w:rsid w:val="00CC02D5"/>
    <w:rsid w:val="00CC11FD"/>
    <w:rsid w:val="00CC1439"/>
    <w:rsid w:val="00CC2776"/>
    <w:rsid w:val="00CC4236"/>
    <w:rsid w:val="00CC5AEA"/>
    <w:rsid w:val="00CC60C1"/>
    <w:rsid w:val="00CC6294"/>
    <w:rsid w:val="00CC6D1F"/>
    <w:rsid w:val="00CC701A"/>
    <w:rsid w:val="00CD0532"/>
    <w:rsid w:val="00CD1F7D"/>
    <w:rsid w:val="00CD2254"/>
    <w:rsid w:val="00CD25F8"/>
    <w:rsid w:val="00CD735E"/>
    <w:rsid w:val="00CE1896"/>
    <w:rsid w:val="00CE1B90"/>
    <w:rsid w:val="00CE355A"/>
    <w:rsid w:val="00CE39DC"/>
    <w:rsid w:val="00CF245A"/>
    <w:rsid w:val="00CF4A39"/>
    <w:rsid w:val="00CF78C2"/>
    <w:rsid w:val="00D00302"/>
    <w:rsid w:val="00D00DC9"/>
    <w:rsid w:val="00D0372B"/>
    <w:rsid w:val="00D040EE"/>
    <w:rsid w:val="00D04CC9"/>
    <w:rsid w:val="00D05777"/>
    <w:rsid w:val="00D05C2F"/>
    <w:rsid w:val="00D062EF"/>
    <w:rsid w:val="00D06719"/>
    <w:rsid w:val="00D06A29"/>
    <w:rsid w:val="00D06A66"/>
    <w:rsid w:val="00D07596"/>
    <w:rsid w:val="00D145B2"/>
    <w:rsid w:val="00D15C7A"/>
    <w:rsid w:val="00D16D91"/>
    <w:rsid w:val="00D175A9"/>
    <w:rsid w:val="00D20F7F"/>
    <w:rsid w:val="00D21752"/>
    <w:rsid w:val="00D2179A"/>
    <w:rsid w:val="00D22138"/>
    <w:rsid w:val="00D22DBE"/>
    <w:rsid w:val="00D235C5"/>
    <w:rsid w:val="00D23D4E"/>
    <w:rsid w:val="00D2402B"/>
    <w:rsid w:val="00D242DC"/>
    <w:rsid w:val="00D24E5D"/>
    <w:rsid w:val="00D32290"/>
    <w:rsid w:val="00D32B48"/>
    <w:rsid w:val="00D3378B"/>
    <w:rsid w:val="00D3513F"/>
    <w:rsid w:val="00D36006"/>
    <w:rsid w:val="00D365D4"/>
    <w:rsid w:val="00D403DA"/>
    <w:rsid w:val="00D40FF8"/>
    <w:rsid w:val="00D42362"/>
    <w:rsid w:val="00D44A38"/>
    <w:rsid w:val="00D4592E"/>
    <w:rsid w:val="00D46DF7"/>
    <w:rsid w:val="00D47AB1"/>
    <w:rsid w:val="00D500FF"/>
    <w:rsid w:val="00D517CF"/>
    <w:rsid w:val="00D53A2A"/>
    <w:rsid w:val="00D53B37"/>
    <w:rsid w:val="00D53F44"/>
    <w:rsid w:val="00D5570F"/>
    <w:rsid w:val="00D564A2"/>
    <w:rsid w:val="00D57AE8"/>
    <w:rsid w:val="00D60292"/>
    <w:rsid w:val="00D602A3"/>
    <w:rsid w:val="00D61E93"/>
    <w:rsid w:val="00D62290"/>
    <w:rsid w:val="00D629F8"/>
    <w:rsid w:val="00D63D01"/>
    <w:rsid w:val="00D64AA9"/>
    <w:rsid w:val="00D666A3"/>
    <w:rsid w:val="00D7122E"/>
    <w:rsid w:val="00D719AB"/>
    <w:rsid w:val="00D7363A"/>
    <w:rsid w:val="00D73D65"/>
    <w:rsid w:val="00D75910"/>
    <w:rsid w:val="00D759F3"/>
    <w:rsid w:val="00D75DA9"/>
    <w:rsid w:val="00D7702E"/>
    <w:rsid w:val="00D7768C"/>
    <w:rsid w:val="00D80964"/>
    <w:rsid w:val="00D80E07"/>
    <w:rsid w:val="00D82021"/>
    <w:rsid w:val="00D83E8B"/>
    <w:rsid w:val="00D85686"/>
    <w:rsid w:val="00D858C7"/>
    <w:rsid w:val="00D85E09"/>
    <w:rsid w:val="00D86463"/>
    <w:rsid w:val="00D877C8"/>
    <w:rsid w:val="00D9136B"/>
    <w:rsid w:val="00D913EF"/>
    <w:rsid w:val="00D9349C"/>
    <w:rsid w:val="00D961F6"/>
    <w:rsid w:val="00DA0000"/>
    <w:rsid w:val="00DA2093"/>
    <w:rsid w:val="00DA6343"/>
    <w:rsid w:val="00DA7051"/>
    <w:rsid w:val="00DA71A4"/>
    <w:rsid w:val="00DB0B20"/>
    <w:rsid w:val="00DB19E3"/>
    <w:rsid w:val="00DB1AEF"/>
    <w:rsid w:val="00DB3107"/>
    <w:rsid w:val="00DB3F14"/>
    <w:rsid w:val="00DB4222"/>
    <w:rsid w:val="00DB7687"/>
    <w:rsid w:val="00DC196A"/>
    <w:rsid w:val="00DC21A6"/>
    <w:rsid w:val="00DC2AFE"/>
    <w:rsid w:val="00DC352C"/>
    <w:rsid w:val="00DC3EC8"/>
    <w:rsid w:val="00DC4898"/>
    <w:rsid w:val="00DC52EB"/>
    <w:rsid w:val="00DC5C72"/>
    <w:rsid w:val="00DC6FA3"/>
    <w:rsid w:val="00DD1203"/>
    <w:rsid w:val="00DD3B30"/>
    <w:rsid w:val="00DD4CEF"/>
    <w:rsid w:val="00DD6849"/>
    <w:rsid w:val="00DD7BFF"/>
    <w:rsid w:val="00DE0167"/>
    <w:rsid w:val="00DE0569"/>
    <w:rsid w:val="00DE0FF2"/>
    <w:rsid w:val="00DE0FFD"/>
    <w:rsid w:val="00DE1B1A"/>
    <w:rsid w:val="00DE2FF2"/>
    <w:rsid w:val="00DE541A"/>
    <w:rsid w:val="00DE6AE4"/>
    <w:rsid w:val="00DE6BC4"/>
    <w:rsid w:val="00DF043C"/>
    <w:rsid w:val="00DF22E9"/>
    <w:rsid w:val="00DF3A0F"/>
    <w:rsid w:val="00DF443E"/>
    <w:rsid w:val="00DF7044"/>
    <w:rsid w:val="00DF7145"/>
    <w:rsid w:val="00E01B3E"/>
    <w:rsid w:val="00E01E23"/>
    <w:rsid w:val="00E030CF"/>
    <w:rsid w:val="00E03174"/>
    <w:rsid w:val="00E05043"/>
    <w:rsid w:val="00E056ED"/>
    <w:rsid w:val="00E07E66"/>
    <w:rsid w:val="00E117B3"/>
    <w:rsid w:val="00E11935"/>
    <w:rsid w:val="00E11BDD"/>
    <w:rsid w:val="00E13FB8"/>
    <w:rsid w:val="00E1408A"/>
    <w:rsid w:val="00E15344"/>
    <w:rsid w:val="00E1781D"/>
    <w:rsid w:val="00E207CE"/>
    <w:rsid w:val="00E2084F"/>
    <w:rsid w:val="00E218A2"/>
    <w:rsid w:val="00E221E9"/>
    <w:rsid w:val="00E225B8"/>
    <w:rsid w:val="00E22A6A"/>
    <w:rsid w:val="00E23D31"/>
    <w:rsid w:val="00E27EC2"/>
    <w:rsid w:val="00E315CB"/>
    <w:rsid w:val="00E32B71"/>
    <w:rsid w:val="00E347AD"/>
    <w:rsid w:val="00E35F7C"/>
    <w:rsid w:val="00E36660"/>
    <w:rsid w:val="00E407A1"/>
    <w:rsid w:val="00E40F73"/>
    <w:rsid w:val="00E420AD"/>
    <w:rsid w:val="00E473E9"/>
    <w:rsid w:val="00E47F6E"/>
    <w:rsid w:val="00E50258"/>
    <w:rsid w:val="00E54537"/>
    <w:rsid w:val="00E54F1A"/>
    <w:rsid w:val="00E550C0"/>
    <w:rsid w:val="00E554B8"/>
    <w:rsid w:val="00E56465"/>
    <w:rsid w:val="00E56548"/>
    <w:rsid w:val="00E56AC2"/>
    <w:rsid w:val="00E57C96"/>
    <w:rsid w:val="00E57CEF"/>
    <w:rsid w:val="00E61697"/>
    <w:rsid w:val="00E6302A"/>
    <w:rsid w:val="00E631C5"/>
    <w:rsid w:val="00E63555"/>
    <w:rsid w:val="00E63636"/>
    <w:rsid w:val="00E64237"/>
    <w:rsid w:val="00E64A90"/>
    <w:rsid w:val="00E671F7"/>
    <w:rsid w:val="00E67CF0"/>
    <w:rsid w:val="00E70F39"/>
    <w:rsid w:val="00E7102C"/>
    <w:rsid w:val="00E712DE"/>
    <w:rsid w:val="00E719EA"/>
    <w:rsid w:val="00E71C6F"/>
    <w:rsid w:val="00E71F6B"/>
    <w:rsid w:val="00E7230C"/>
    <w:rsid w:val="00E72520"/>
    <w:rsid w:val="00E728C6"/>
    <w:rsid w:val="00E753D7"/>
    <w:rsid w:val="00E75AFC"/>
    <w:rsid w:val="00E77DF7"/>
    <w:rsid w:val="00E8038D"/>
    <w:rsid w:val="00E82D35"/>
    <w:rsid w:val="00E83283"/>
    <w:rsid w:val="00E8514F"/>
    <w:rsid w:val="00E8638F"/>
    <w:rsid w:val="00E876A5"/>
    <w:rsid w:val="00E90DDB"/>
    <w:rsid w:val="00E944ED"/>
    <w:rsid w:val="00E950E7"/>
    <w:rsid w:val="00E95A94"/>
    <w:rsid w:val="00E96422"/>
    <w:rsid w:val="00E9673E"/>
    <w:rsid w:val="00E968AB"/>
    <w:rsid w:val="00EA066D"/>
    <w:rsid w:val="00EA25DB"/>
    <w:rsid w:val="00EA3332"/>
    <w:rsid w:val="00EA4C37"/>
    <w:rsid w:val="00EA53BC"/>
    <w:rsid w:val="00EA5D6D"/>
    <w:rsid w:val="00EA75CE"/>
    <w:rsid w:val="00EA77E4"/>
    <w:rsid w:val="00EA7A17"/>
    <w:rsid w:val="00EB192C"/>
    <w:rsid w:val="00EB2FAA"/>
    <w:rsid w:val="00EB35B1"/>
    <w:rsid w:val="00EB66FF"/>
    <w:rsid w:val="00EB7D53"/>
    <w:rsid w:val="00EC14D3"/>
    <w:rsid w:val="00EC1647"/>
    <w:rsid w:val="00EC2715"/>
    <w:rsid w:val="00EC2FFD"/>
    <w:rsid w:val="00EC71B7"/>
    <w:rsid w:val="00ED0178"/>
    <w:rsid w:val="00ED0734"/>
    <w:rsid w:val="00ED1945"/>
    <w:rsid w:val="00ED1B5A"/>
    <w:rsid w:val="00ED1DAF"/>
    <w:rsid w:val="00ED319D"/>
    <w:rsid w:val="00ED48F0"/>
    <w:rsid w:val="00ED4ACF"/>
    <w:rsid w:val="00ED50E4"/>
    <w:rsid w:val="00ED53F5"/>
    <w:rsid w:val="00ED7127"/>
    <w:rsid w:val="00ED7CD9"/>
    <w:rsid w:val="00EE1E3C"/>
    <w:rsid w:val="00EE1FE7"/>
    <w:rsid w:val="00EE33CC"/>
    <w:rsid w:val="00EE36AE"/>
    <w:rsid w:val="00EE448B"/>
    <w:rsid w:val="00EE5794"/>
    <w:rsid w:val="00EE6E4B"/>
    <w:rsid w:val="00EF1F46"/>
    <w:rsid w:val="00EF274A"/>
    <w:rsid w:val="00EF2826"/>
    <w:rsid w:val="00EF3653"/>
    <w:rsid w:val="00EF4C79"/>
    <w:rsid w:val="00EF5337"/>
    <w:rsid w:val="00EF5A97"/>
    <w:rsid w:val="00EF60A6"/>
    <w:rsid w:val="00EF6119"/>
    <w:rsid w:val="00F01382"/>
    <w:rsid w:val="00F0173D"/>
    <w:rsid w:val="00F029F7"/>
    <w:rsid w:val="00F02EBF"/>
    <w:rsid w:val="00F040AD"/>
    <w:rsid w:val="00F05085"/>
    <w:rsid w:val="00F06BAE"/>
    <w:rsid w:val="00F115FC"/>
    <w:rsid w:val="00F125A4"/>
    <w:rsid w:val="00F1359E"/>
    <w:rsid w:val="00F15323"/>
    <w:rsid w:val="00F168C8"/>
    <w:rsid w:val="00F200AB"/>
    <w:rsid w:val="00F20376"/>
    <w:rsid w:val="00F21961"/>
    <w:rsid w:val="00F22651"/>
    <w:rsid w:val="00F2654B"/>
    <w:rsid w:val="00F26A26"/>
    <w:rsid w:val="00F26EF1"/>
    <w:rsid w:val="00F30917"/>
    <w:rsid w:val="00F3482B"/>
    <w:rsid w:val="00F35556"/>
    <w:rsid w:val="00F35719"/>
    <w:rsid w:val="00F35996"/>
    <w:rsid w:val="00F359C3"/>
    <w:rsid w:val="00F35ADF"/>
    <w:rsid w:val="00F35EF8"/>
    <w:rsid w:val="00F37D47"/>
    <w:rsid w:val="00F42B62"/>
    <w:rsid w:val="00F43554"/>
    <w:rsid w:val="00F4368E"/>
    <w:rsid w:val="00F46C43"/>
    <w:rsid w:val="00F46C58"/>
    <w:rsid w:val="00F47335"/>
    <w:rsid w:val="00F47C4A"/>
    <w:rsid w:val="00F50DC9"/>
    <w:rsid w:val="00F52A4C"/>
    <w:rsid w:val="00F53269"/>
    <w:rsid w:val="00F5327E"/>
    <w:rsid w:val="00F5466C"/>
    <w:rsid w:val="00F551F1"/>
    <w:rsid w:val="00F55405"/>
    <w:rsid w:val="00F5643B"/>
    <w:rsid w:val="00F571DD"/>
    <w:rsid w:val="00F57ACA"/>
    <w:rsid w:val="00F57B82"/>
    <w:rsid w:val="00F62116"/>
    <w:rsid w:val="00F631ED"/>
    <w:rsid w:val="00F633EA"/>
    <w:rsid w:val="00F64859"/>
    <w:rsid w:val="00F660CC"/>
    <w:rsid w:val="00F66572"/>
    <w:rsid w:val="00F6691E"/>
    <w:rsid w:val="00F66EAE"/>
    <w:rsid w:val="00F67F88"/>
    <w:rsid w:val="00F728C4"/>
    <w:rsid w:val="00F72F32"/>
    <w:rsid w:val="00F736FB"/>
    <w:rsid w:val="00F73945"/>
    <w:rsid w:val="00F73AB3"/>
    <w:rsid w:val="00F75891"/>
    <w:rsid w:val="00F76821"/>
    <w:rsid w:val="00F81ABD"/>
    <w:rsid w:val="00F81D0B"/>
    <w:rsid w:val="00F83B0B"/>
    <w:rsid w:val="00F840A3"/>
    <w:rsid w:val="00F841AD"/>
    <w:rsid w:val="00F866FE"/>
    <w:rsid w:val="00F87801"/>
    <w:rsid w:val="00F9059E"/>
    <w:rsid w:val="00F9233D"/>
    <w:rsid w:val="00F92DB0"/>
    <w:rsid w:val="00F95A45"/>
    <w:rsid w:val="00F96F9C"/>
    <w:rsid w:val="00FA16B0"/>
    <w:rsid w:val="00FA5203"/>
    <w:rsid w:val="00FA53A8"/>
    <w:rsid w:val="00FA572F"/>
    <w:rsid w:val="00FA75F7"/>
    <w:rsid w:val="00FA7E7D"/>
    <w:rsid w:val="00FB1BE5"/>
    <w:rsid w:val="00FB3E17"/>
    <w:rsid w:val="00FB592A"/>
    <w:rsid w:val="00FB6863"/>
    <w:rsid w:val="00FB6CD7"/>
    <w:rsid w:val="00FB6D21"/>
    <w:rsid w:val="00FC0197"/>
    <w:rsid w:val="00FC02E2"/>
    <w:rsid w:val="00FC10F8"/>
    <w:rsid w:val="00FC20C7"/>
    <w:rsid w:val="00FC2E44"/>
    <w:rsid w:val="00FC32C3"/>
    <w:rsid w:val="00FC42ED"/>
    <w:rsid w:val="00FC48BE"/>
    <w:rsid w:val="00FC4A00"/>
    <w:rsid w:val="00FC4D64"/>
    <w:rsid w:val="00FC65B8"/>
    <w:rsid w:val="00FC6E22"/>
    <w:rsid w:val="00FD22D7"/>
    <w:rsid w:val="00FD3FD4"/>
    <w:rsid w:val="00FD4AD9"/>
    <w:rsid w:val="00FD53AA"/>
    <w:rsid w:val="00FD6DDF"/>
    <w:rsid w:val="00FE058B"/>
    <w:rsid w:val="00FE2993"/>
    <w:rsid w:val="00FE2A12"/>
    <w:rsid w:val="00FE6D61"/>
    <w:rsid w:val="00FF2B8C"/>
    <w:rsid w:val="00FF2E31"/>
    <w:rsid w:val="00FF35CF"/>
    <w:rsid w:val="00FF38C6"/>
    <w:rsid w:val="00FF4354"/>
    <w:rsid w:val="00FF5081"/>
    <w:rsid w:val="00FF5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9E1AB1"/>
  <w15:chartTrackingRefBased/>
  <w15:docId w15:val="{EECA0806-DED0-4AE7-AFCC-73D1CCA8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678ED"/>
    <w:rPr>
      <w:rFonts w:ascii="Calibri" w:hAnsi="Calibri"/>
      <w:sz w:val="16"/>
    </w:rPr>
  </w:style>
  <w:style w:type="paragraph" w:styleId="NoSpacing">
    <w:name w:val="No Spacing"/>
    <w:uiPriority w:val="1"/>
    <w:qFormat/>
    <w:rsid w:val="004734D9"/>
  </w:style>
  <w:style w:type="paragraph" w:styleId="Header">
    <w:name w:val="header"/>
    <w:basedOn w:val="Normal"/>
    <w:link w:val="HeaderChar"/>
    <w:uiPriority w:val="99"/>
    <w:unhideWhenUsed/>
    <w:rsid w:val="0012770E"/>
    <w:pPr>
      <w:tabs>
        <w:tab w:val="center" w:pos="4680"/>
        <w:tab w:val="right" w:pos="9360"/>
      </w:tabs>
    </w:pPr>
  </w:style>
  <w:style w:type="character" w:customStyle="1" w:styleId="HeaderChar">
    <w:name w:val="Header Char"/>
    <w:basedOn w:val="DefaultParagraphFont"/>
    <w:link w:val="Header"/>
    <w:uiPriority w:val="99"/>
    <w:rsid w:val="0012770E"/>
  </w:style>
  <w:style w:type="paragraph" w:styleId="Footer">
    <w:name w:val="footer"/>
    <w:basedOn w:val="Normal"/>
    <w:link w:val="FooterChar"/>
    <w:uiPriority w:val="99"/>
    <w:unhideWhenUsed/>
    <w:rsid w:val="0012770E"/>
    <w:pPr>
      <w:tabs>
        <w:tab w:val="center" w:pos="4680"/>
        <w:tab w:val="right" w:pos="9360"/>
      </w:tabs>
    </w:pPr>
  </w:style>
  <w:style w:type="character" w:customStyle="1" w:styleId="FooterChar">
    <w:name w:val="Footer Char"/>
    <w:basedOn w:val="DefaultParagraphFont"/>
    <w:link w:val="Footer"/>
    <w:uiPriority w:val="99"/>
    <w:rsid w:val="0012770E"/>
  </w:style>
  <w:style w:type="paragraph" w:styleId="BalloonText">
    <w:name w:val="Balloon Text"/>
    <w:basedOn w:val="Normal"/>
    <w:link w:val="BalloonTextChar"/>
    <w:uiPriority w:val="99"/>
    <w:semiHidden/>
    <w:unhideWhenUsed/>
    <w:rsid w:val="00856C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C98"/>
    <w:rPr>
      <w:rFonts w:ascii="Segoe UI" w:hAnsi="Segoe UI" w:cs="Segoe UI"/>
      <w:sz w:val="18"/>
      <w:szCs w:val="18"/>
    </w:rPr>
  </w:style>
  <w:style w:type="character" w:styleId="Hyperlink">
    <w:name w:val="Hyperlink"/>
    <w:basedOn w:val="DefaultParagraphFont"/>
    <w:uiPriority w:val="99"/>
    <w:unhideWhenUsed/>
    <w:rsid w:val="004302BB"/>
    <w:rPr>
      <w:color w:val="0563C1" w:themeColor="hyperlink"/>
      <w:u w:val="single"/>
    </w:rPr>
  </w:style>
  <w:style w:type="character" w:styleId="UnresolvedMention">
    <w:name w:val="Unresolved Mention"/>
    <w:basedOn w:val="DefaultParagraphFont"/>
    <w:uiPriority w:val="99"/>
    <w:semiHidden/>
    <w:unhideWhenUsed/>
    <w:rsid w:val="004302BB"/>
    <w:rPr>
      <w:color w:val="605E5C"/>
      <w:shd w:val="clear" w:color="auto" w:fill="E1DFDD"/>
    </w:rPr>
  </w:style>
  <w:style w:type="character" w:styleId="FollowedHyperlink">
    <w:name w:val="FollowedHyperlink"/>
    <w:basedOn w:val="DefaultParagraphFont"/>
    <w:uiPriority w:val="99"/>
    <w:semiHidden/>
    <w:unhideWhenUsed/>
    <w:rsid w:val="00606977"/>
    <w:rPr>
      <w:color w:val="954F72" w:themeColor="followedHyperlink"/>
      <w:u w:val="single"/>
    </w:rPr>
  </w:style>
  <w:style w:type="character" w:styleId="CommentReference">
    <w:name w:val="annotation reference"/>
    <w:basedOn w:val="DefaultParagraphFont"/>
    <w:uiPriority w:val="99"/>
    <w:semiHidden/>
    <w:unhideWhenUsed/>
    <w:rsid w:val="00760324"/>
    <w:rPr>
      <w:sz w:val="16"/>
      <w:szCs w:val="16"/>
    </w:rPr>
  </w:style>
  <w:style w:type="paragraph" w:styleId="CommentText">
    <w:name w:val="annotation text"/>
    <w:basedOn w:val="Normal"/>
    <w:link w:val="CommentTextChar"/>
    <w:uiPriority w:val="99"/>
    <w:unhideWhenUsed/>
    <w:rsid w:val="00760324"/>
    <w:rPr>
      <w:sz w:val="20"/>
      <w:szCs w:val="20"/>
    </w:rPr>
  </w:style>
  <w:style w:type="character" w:customStyle="1" w:styleId="CommentTextChar">
    <w:name w:val="Comment Text Char"/>
    <w:basedOn w:val="DefaultParagraphFont"/>
    <w:link w:val="CommentText"/>
    <w:uiPriority w:val="99"/>
    <w:rsid w:val="00760324"/>
    <w:rPr>
      <w:sz w:val="20"/>
      <w:szCs w:val="20"/>
    </w:rPr>
  </w:style>
  <w:style w:type="paragraph" w:styleId="CommentSubject">
    <w:name w:val="annotation subject"/>
    <w:basedOn w:val="CommentText"/>
    <w:next w:val="CommentText"/>
    <w:link w:val="CommentSubjectChar"/>
    <w:uiPriority w:val="99"/>
    <w:semiHidden/>
    <w:unhideWhenUsed/>
    <w:rsid w:val="00760324"/>
    <w:rPr>
      <w:b/>
      <w:bCs/>
    </w:rPr>
  </w:style>
  <w:style w:type="character" w:customStyle="1" w:styleId="CommentSubjectChar">
    <w:name w:val="Comment Subject Char"/>
    <w:basedOn w:val="CommentTextChar"/>
    <w:link w:val="CommentSubject"/>
    <w:uiPriority w:val="99"/>
    <w:semiHidden/>
    <w:rsid w:val="00760324"/>
    <w:rPr>
      <w:b/>
      <w:bCs/>
      <w:sz w:val="20"/>
      <w:szCs w:val="20"/>
    </w:rPr>
  </w:style>
  <w:style w:type="paragraph" w:styleId="NormalWeb">
    <w:name w:val="Normal (Web)"/>
    <w:basedOn w:val="Normal"/>
    <w:uiPriority w:val="99"/>
    <w:unhideWhenUsed/>
    <w:rsid w:val="000C53AF"/>
    <w:pPr>
      <w:spacing w:before="100" w:beforeAutospacing="1" w:after="100" w:afterAutospacing="1"/>
    </w:pPr>
    <w:rPr>
      <w:rFonts w:ascii="Times New Roman" w:eastAsia="Times New Roman" w:hAnsi="Times New Roman" w:cs="Times New Roman"/>
      <w:sz w:val="24"/>
      <w:szCs w:val="24"/>
    </w:rPr>
  </w:style>
  <w:style w:type="character" w:customStyle="1" w:styleId="ui-provider">
    <w:name w:val="ui-provider"/>
    <w:basedOn w:val="DefaultParagraphFont"/>
    <w:rsid w:val="007B57EF"/>
  </w:style>
  <w:style w:type="paragraph" w:styleId="ListParagraph">
    <w:name w:val="List Paragraph"/>
    <w:basedOn w:val="Normal"/>
    <w:uiPriority w:val="34"/>
    <w:qFormat/>
    <w:rsid w:val="004E65B5"/>
    <w:pPr>
      <w:spacing w:after="160" w:line="259" w:lineRule="auto"/>
      <w:ind w:left="720"/>
      <w:contextualSpacing/>
    </w:pPr>
    <w:rPr>
      <w:rFonts w:asciiTheme="minorHAnsi" w:hAnsiTheme="minorHAnsi"/>
    </w:rPr>
  </w:style>
  <w:style w:type="paragraph" w:styleId="Revision">
    <w:name w:val="Revision"/>
    <w:hidden/>
    <w:uiPriority w:val="99"/>
    <w:semiHidden/>
    <w:rsid w:val="00232390"/>
  </w:style>
  <w:style w:type="character" w:customStyle="1" w:styleId="cf01">
    <w:name w:val="cf01"/>
    <w:basedOn w:val="DefaultParagraphFont"/>
    <w:rsid w:val="004E150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535276">
      <w:bodyDiv w:val="1"/>
      <w:marLeft w:val="0"/>
      <w:marRight w:val="0"/>
      <w:marTop w:val="0"/>
      <w:marBottom w:val="0"/>
      <w:divBdr>
        <w:top w:val="none" w:sz="0" w:space="0" w:color="auto"/>
        <w:left w:val="none" w:sz="0" w:space="0" w:color="auto"/>
        <w:bottom w:val="none" w:sz="0" w:space="0" w:color="auto"/>
        <w:right w:val="none" w:sz="0" w:space="0" w:color="auto"/>
      </w:divBdr>
      <w:divsChild>
        <w:div w:id="1751611217">
          <w:marLeft w:val="0"/>
          <w:marRight w:val="0"/>
          <w:marTop w:val="0"/>
          <w:marBottom w:val="0"/>
          <w:divBdr>
            <w:top w:val="none" w:sz="0" w:space="0" w:color="auto"/>
            <w:left w:val="none" w:sz="0" w:space="0" w:color="auto"/>
            <w:bottom w:val="none" w:sz="0" w:space="0" w:color="auto"/>
            <w:right w:val="none" w:sz="0" w:space="0" w:color="auto"/>
          </w:divBdr>
        </w:div>
      </w:divsChild>
    </w:div>
    <w:div w:id="64959889">
      <w:bodyDiv w:val="1"/>
      <w:marLeft w:val="0"/>
      <w:marRight w:val="0"/>
      <w:marTop w:val="0"/>
      <w:marBottom w:val="0"/>
      <w:divBdr>
        <w:top w:val="none" w:sz="0" w:space="0" w:color="auto"/>
        <w:left w:val="none" w:sz="0" w:space="0" w:color="auto"/>
        <w:bottom w:val="none" w:sz="0" w:space="0" w:color="auto"/>
        <w:right w:val="none" w:sz="0" w:space="0" w:color="auto"/>
      </w:divBdr>
      <w:divsChild>
        <w:div w:id="1010838875">
          <w:marLeft w:val="0"/>
          <w:marRight w:val="0"/>
          <w:marTop w:val="0"/>
          <w:marBottom w:val="0"/>
          <w:divBdr>
            <w:top w:val="none" w:sz="0" w:space="0" w:color="auto"/>
            <w:left w:val="none" w:sz="0" w:space="0" w:color="auto"/>
            <w:bottom w:val="none" w:sz="0" w:space="0" w:color="auto"/>
            <w:right w:val="none" w:sz="0" w:space="0" w:color="auto"/>
          </w:divBdr>
        </w:div>
      </w:divsChild>
    </w:div>
    <w:div w:id="210771074">
      <w:bodyDiv w:val="1"/>
      <w:marLeft w:val="0"/>
      <w:marRight w:val="0"/>
      <w:marTop w:val="0"/>
      <w:marBottom w:val="0"/>
      <w:divBdr>
        <w:top w:val="none" w:sz="0" w:space="0" w:color="auto"/>
        <w:left w:val="none" w:sz="0" w:space="0" w:color="auto"/>
        <w:bottom w:val="none" w:sz="0" w:space="0" w:color="auto"/>
        <w:right w:val="none" w:sz="0" w:space="0" w:color="auto"/>
      </w:divBdr>
      <w:divsChild>
        <w:div w:id="950161047">
          <w:marLeft w:val="0"/>
          <w:marRight w:val="0"/>
          <w:marTop w:val="0"/>
          <w:marBottom w:val="0"/>
          <w:divBdr>
            <w:top w:val="none" w:sz="0" w:space="0" w:color="auto"/>
            <w:left w:val="none" w:sz="0" w:space="0" w:color="auto"/>
            <w:bottom w:val="none" w:sz="0" w:space="0" w:color="auto"/>
            <w:right w:val="none" w:sz="0" w:space="0" w:color="auto"/>
          </w:divBdr>
        </w:div>
      </w:divsChild>
    </w:div>
    <w:div w:id="278219949">
      <w:bodyDiv w:val="1"/>
      <w:marLeft w:val="0"/>
      <w:marRight w:val="0"/>
      <w:marTop w:val="0"/>
      <w:marBottom w:val="0"/>
      <w:divBdr>
        <w:top w:val="none" w:sz="0" w:space="0" w:color="auto"/>
        <w:left w:val="none" w:sz="0" w:space="0" w:color="auto"/>
        <w:bottom w:val="none" w:sz="0" w:space="0" w:color="auto"/>
        <w:right w:val="none" w:sz="0" w:space="0" w:color="auto"/>
      </w:divBdr>
      <w:divsChild>
        <w:div w:id="669910140">
          <w:marLeft w:val="0"/>
          <w:marRight w:val="0"/>
          <w:marTop w:val="0"/>
          <w:marBottom w:val="0"/>
          <w:divBdr>
            <w:top w:val="none" w:sz="0" w:space="0" w:color="auto"/>
            <w:left w:val="none" w:sz="0" w:space="0" w:color="auto"/>
            <w:bottom w:val="none" w:sz="0" w:space="0" w:color="auto"/>
            <w:right w:val="none" w:sz="0" w:space="0" w:color="auto"/>
          </w:divBdr>
        </w:div>
      </w:divsChild>
    </w:div>
    <w:div w:id="295070571">
      <w:bodyDiv w:val="1"/>
      <w:marLeft w:val="0"/>
      <w:marRight w:val="0"/>
      <w:marTop w:val="0"/>
      <w:marBottom w:val="0"/>
      <w:divBdr>
        <w:top w:val="none" w:sz="0" w:space="0" w:color="auto"/>
        <w:left w:val="none" w:sz="0" w:space="0" w:color="auto"/>
        <w:bottom w:val="none" w:sz="0" w:space="0" w:color="auto"/>
        <w:right w:val="none" w:sz="0" w:space="0" w:color="auto"/>
      </w:divBdr>
      <w:divsChild>
        <w:div w:id="821235039">
          <w:marLeft w:val="0"/>
          <w:marRight w:val="0"/>
          <w:marTop w:val="0"/>
          <w:marBottom w:val="0"/>
          <w:divBdr>
            <w:top w:val="none" w:sz="0" w:space="0" w:color="auto"/>
            <w:left w:val="none" w:sz="0" w:space="0" w:color="auto"/>
            <w:bottom w:val="none" w:sz="0" w:space="0" w:color="auto"/>
            <w:right w:val="none" w:sz="0" w:space="0" w:color="auto"/>
          </w:divBdr>
        </w:div>
      </w:divsChild>
    </w:div>
    <w:div w:id="306130561">
      <w:bodyDiv w:val="1"/>
      <w:marLeft w:val="0"/>
      <w:marRight w:val="0"/>
      <w:marTop w:val="0"/>
      <w:marBottom w:val="0"/>
      <w:divBdr>
        <w:top w:val="none" w:sz="0" w:space="0" w:color="auto"/>
        <w:left w:val="none" w:sz="0" w:space="0" w:color="auto"/>
        <w:bottom w:val="none" w:sz="0" w:space="0" w:color="auto"/>
        <w:right w:val="none" w:sz="0" w:space="0" w:color="auto"/>
      </w:divBdr>
      <w:divsChild>
        <w:div w:id="854730333">
          <w:marLeft w:val="806"/>
          <w:marRight w:val="0"/>
          <w:marTop w:val="0"/>
          <w:marBottom w:val="0"/>
          <w:divBdr>
            <w:top w:val="none" w:sz="0" w:space="0" w:color="auto"/>
            <w:left w:val="none" w:sz="0" w:space="0" w:color="auto"/>
            <w:bottom w:val="none" w:sz="0" w:space="0" w:color="auto"/>
            <w:right w:val="none" w:sz="0" w:space="0" w:color="auto"/>
          </w:divBdr>
        </w:div>
        <w:div w:id="1902785373">
          <w:marLeft w:val="806"/>
          <w:marRight w:val="0"/>
          <w:marTop w:val="0"/>
          <w:marBottom w:val="0"/>
          <w:divBdr>
            <w:top w:val="none" w:sz="0" w:space="0" w:color="auto"/>
            <w:left w:val="none" w:sz="0" w:space="0" w:color="auto"/>
            <w:bottom w:val="none" w:sz="0" w:space="0" w:color="auto"/>
            <w:right w:val="none" w:sz="0" w:space="0" w:color="auto"/>
          </w:divBdr>
        </w:div>
        <w:div w:id="1188955017">
          <w:marLeft w:val="806"/>
          <w:marRight w:val="0"/>
          <w:marTop w:val="0"/>
          <w:marBottom w:val="0"/>
          <w:divBdr>
            <w:top w:val="none" w:sz="0" w:space="0" w:color="auto"/>
            <w:left w:val="none" w:sz="0" w:space="0" w:color="auto"/>
            <w:bottom w:val="none" w:sz="0" w:space="0" w:color="auto"/>
            <w:right w:val="none" w:sz="0" w:space="0" w:color="auto"/>
          </w:divBdr>
        </w:div>
        <w:div w:id="809833278">
          <w:marLeft w:val="806"/>
          <w:marRight w:val="0"/>
          <w:marTop w:val="0"/>
          <w:marBottom w:val="0"/>
          <w:divBdr>
            <w:top w:val="none" w:sz="0" w:space="0" w:color="auto"/>
            <w:left w:val="none" w:sz="0" w:space="0" w:color="auto"/>
            <w:bottom w:val="none" w:sz="0" w:space="0" w:color="auto"/>
            <w:right w:val="none" w:sz="0" w:space="0" w:color="auto"/>
          </w:divBdr>
        </w:div>
        <w:div w:id="207649007">
          <w:marLeft w:val="806"/>
          <w:marRight w:val="0"/>
          <w:marTop w:val="0"/>
          <w:marBottom w:val="0"/>
          <w:divBdr>
            <w:top w:val="none" w:sz="0" w:space="0" w:color="auto"/>
            <w:left w:val="none" w:sz="0" w:space="0" w:color="auto"/>
            <w:bottom w:val="none" w:sz="0" w:space="0" w:color="auto"/>
            <w:right w:val="none" w:sz="0" w:space="0" w:color="auto"/>
          </w:divBdr>
        </w:div>
      </w:divsChild>
    </w:div>
    <w:div w:id="308481357">
      <w:bodyDiv w:val="1"/>
      <w:marLeft w:val="0"/>
      <w:marRight w:val="0"/>
      <w:marTop w:val="0"/>
      <w:marBottom w:val="0"/>
      <w:divBdr>
        <w:top w:val="none" w:sz="0" w:space="0" w:color="auto"/>
        <w:left w:val="none" w:sz="0" w:space="0" w:color="auto"/>
        <w:bottom w:val="none" w:sz="0" w:space="0" w:color="auto"/>
        <w:right w:val="none" w:sz="0" w:space="0" w:color="auto"/>
      </w:divBdr>
      <w:divsChild>
        <w:div w:id="47459678">
          <w:marLeft w:val="0"/>
          <w:marRight w:val="0"/>
          <w:marTop w:val="0"/>
          <w:marBottom w:val="0"/>
          <w:divBdr>
            <w:top w:val="none" w:sz="0" w:space="0" w:color="auto"/>
            <w:left w:val="none" w:sz="0" w:space="0" w:color="auto"/>
            <w:bottom w:val="none" w:sz="0" w:space="0" w:color="auto"/>
            <w:right w:val="none" w:sz="0" w:space="0" w:color="auto"/>
          </w:divBdr>
        </w:div>
      </w:divsChild>
    </w:div>
    <w:div w:id="349841393">
      <w:bodyDiv w:val="1"/>
      <w:marLeft w:val="0"/>
      <w:marRight w:val="0"/>
      <w:marTop w:val="0"/>
      <w:marBottom w:val="0"/>
      <w:divBdr>
        <w:top w:val="none" w:sz="0" w:space="0" w:color="auto"/>
        <w:left w:val="none" w:sz="0" w:space="0" w:color="auto"/>
        <w:bottom w:val="none" w:sz="0" w:space="0" w:color="auto"/>
        <w:right w:val="none" w:sz="0" w:space="0" w:color="auto"/>
      </w:divBdr>
    </w:div>
    <w:div w:id="364450232">
      <w:bodyDiv w:val="1"/>
      <w:marLeft w:val="0"/>
      <w:marRight w:val="0"/>
      <w:marTop w:val="0"/>
      <w:marBottom w:val="0"/>
      <w:divBdr>
        <w:top w:val="none" w:sz="0" w:space="0" w:color="auto"/>
        <w:left w:val="none" w:sz="0" w:space="0" w:color="auto"/>
        <w:bottom w:val="none" w:sz="0" w:space="0" w:color="auto"/>
        <w:right w:val="none" w:sz="0" w:space="0" w:color="auto"/>
      </w:divBdr>
      <w:divsChild>
        <w:div w:id="680426108">
          <w:marLeft w:val="0"/>
          <w:marRight w:val="0"/>
          <w:marTop w:val="0"/>
          <w:marBottom w:val="0"/>
          <w:divBdr>
            <w:top w:val="none" w:sz="0" w:space="0" w:color="auto"/>
            <w:left w:val="none" w:sz="0" w:space="0" w:color="auto"/>
            <w:bottom w:val="none" w:sz="0" w:space="0" w:color="auto"/>
            <w:right w:val="none" w:sz="0" w:space="0" w:color="auto"/>
          </w:divBdr>
        </w:div>
      </w:divsChild>
    </w:div>
    <w:div w:id="650016580">
      <w:bodyDiv w:val="1"/>
      <w:marLeft w:val="0"/>
      <w:marRight w:val="0"/>
      <w:marTop w:val="0"/>
      <w:marBottom w:val="0"/>
      <w:divBdr>
        <w:top w:val="none" w:sz="0" w:space="0" w:color="auto"/>
        <w:left w:val="none" w:sz="0" w:space="0" w:color="auto"/>
        <w:bottom w:val="none" w:sz="0" w:space="0" w:color="auto"/>
        <w:right w:val="none" w:sz="0" w:space="0" w:color="auto"/>
      </w:divBdr>
      <w:divsChild>
        <w:div w:id="951982780">
          <w:marLeft w:val="0"/>
          <w:marRight w:val="0"/>
          <w:marTop w:val="0"/>
          <w:marBottom w:val="0"/>
          <w:divBdr>
            <w:top w:val="none" w:sz="0" w:space="0" w:color="auto"/>
            <w:left w:val="none" w:sz="0" w:space="0" w:color="auto"/>
            <w:bottom w:val="none" w:sz="0" w:space="0" w:color="auto"/>
            <w:right w:val="none" w:sz="0" w:space="0" w:color="auto"/>
          </w:divBdr>
        </w:div>
        <w:div w:id="1094979284">
          <w:marLeft w:val="0"/>
          <w:marRight w:val="0"/>
          <w:marTop w:val="0"/>
          <w:marBottom w:val="0"/>
          <w:divBdr>
            <w:top w:val="none" w:sz="0" w:space="0" w:color="auto"/>
            <w:left w:val="none" w:sz="0" w:space="0" w:color="auto"/>
            <w:bottom w:val="none" w:sz="0" w:space="0" w:color="auto"/>
            <w:right w:val="none" w:sz="0" w:space="0" w:color="auto"/>
          </w:divBdr>
        </w:div>
        <w:div w:id="1776364777">
          <w:marLeft w:val="0"/>
          <w:marRight w:val="0"/>
          <w:marTop w:val="0"/>
          <w:marBottom w:val="0"/>
          <w:divBdr>
            <w:top w:val="none" w:sz="0" w:space="0" w:color="auto"/>
            <w:left w:val="none" w:sz="0" w:space="0" w:color="auto"/>
            <w:bottom w:val="none" w:sz="0" w:space="0" w:color="auto"/>
            <w:right w:val="none" w:sz="0" w:space="0" w:color="auto"/>
          </w:divBdr>
        </w:div>
        <w:div w:id="1824077432">
          <w:marLeft w:val="0"/>
          <w:marRight w:val="0"/>
          <w:marTop w:val="0"/>
          <w:marBottom w:val="0"/>
          <w:divBdr>
            <w:top w:val="none" w:sz="0" w:space="0" w:color="auto"/>
            <w:left w:val="none" w:sz="0" w:space="0" w:color="auto"/>
            <w:bottom w:val="none" w:sz="0" w:space="0" w:color="auto"/>
            <w:right w:val="none" w:sz="0" w:space="0" w:color="auto"/>
          </w:divBdr>
        </w:div>
      </w:divsChild>
    </w:div>
    <w:div w:id="692806253">
      <w:bodyDiv w:val="1"/>
      <w:marLeft w:val="0"/>
      <w:marRight w:val="0"/>
      <w:marTop w:val="0"/>
      <w:marBottom w:val="0"/>
      <w:divBdr>
        <w:top w:val="none" w:sz="0" w:space="0" w:color="auto"/>
        <w:left w:val="none" w:sz="0" w:space="0" w:color="auto"/>
        <w:bottom w:val="none" w:sz="0" w:space="0" w:color="auto"/>
        <w:right w:val="none" w:sz="0" w:space="0" w:color="auto"/>
      </w:divBdr>
    </w:div>
    <w:div w:id="712076524">
      <w:bodyDiv w:val="1"/>
      <w:marLeft w:val="0"/>
      <w:marRight w:val="0"/>
      <w:marTop w:val="0"/>
      <w:marBottom w:val="0"/>
      <w:divBdr>
        <w:top w:val="none" w:sz="0" w:space="0" w:color="auto"/>
        <w:left w:val="none" w:sz="0" w:space="0" w:color="auto"/>
        <w:bottom w:val="none" w:sz="0" w:space="0" w:color="auto"/>
        <w:right w:val="none" w:sz="0" w:space="0" w:color="auto"/>
      </w:divBdr>
    </w:div>
    <w:div w:id="729501285">
      <w:bodyDiv w:val="1"/>
      <w:marLeft w:val="0"/>
      <w:marRight w:val="0"/>
      <w:marTop w:val="0"/>
      <w:marBottom w:val="0"/>
      <w:divBdr>
        <w:top w:val="none" w:sz="0" w:space="0" w:color="auto"/>
        <w:left w:val="none" w:sz="0" w:space="0" w:color="auto"/>
        <w:bottom w:val="none" w:sz="0" w:space="0" w:color="auto"/>
        <w:right w:val="none" w:sz="0" w:space="0" w:color="auto"/>
      </w:divBdr>
      <w:divsChild>
        <w:div w:id="1160147814">
          <w:marLeft w:val="0"/>
          <w:marRight w:val="0"/>
          <w:marTop w:val="0"/>
          <w:marBottom w:val="0"/>
          <w:divBdr>
            <w:top w:val="none" w:sz="0" w:space="0" w:color="auto"/>
            <w:left w:val="none" w:sz="0" w:space="0" w:color="auto"/>
            <w:bottom w:val="none" w:sz="0" w:space="0" w:color="auto"/>
            <w:right w:val="none" w:sz="0" w:space="0" w:color="auto"/>
          </w:divBdr>
        </w:div>
      </w:divsChild>
    </w:div>
    <w:div w:id="740372606">
      <w:bodyDiv w:val="1"/>
      <w:marLeft w:val="0"/>
      <w:marRight w:val="0"/>
      <w:marTop w:val="0"/>
      <w:marBottom w:val="0"/>
      <w:divBdr>
        <w:top w:val="none" w:sz="0" w:space="0" w:color="auto"/>
        <w:left w:val="none" w:sz="0" w:space="0" w:color="auto"/>
        <w:bottom w:val="none" w:sz="0" w:space="0" w:color="auto"/>
        <w:right w:val="none" w:sz="0" w:space="0" w:color="auto"/>
      </w:divBdr>
    </w:div>
    <w:div w:id="849686073">
      <w:bodyDiv w:val="1"/>
      <w:marLeft w:val="0"/>
      <w:marRight w:val="0"/>
      <w:marTop w:val="0"/>
      <w:marBottom w:val="0"/>
      <w:divBdr>
        <w:top w:val="none" w:sz="0" w:space="0" w:color="auto"/>
        <w:left w:val="none" w:sz="0" w:space="0" w:color="auto"/>
        <w:bottom w:val="none" w:sz="0" w:space="0" w:color="auto"/>
        <w:right w:val="none" w:sz="0" w:space="0" w:color="auto"/>
      </w:divBdr>
      <w:divsChild>
        <w:div w:id="1077558541">
          <w:marLeft w:val="0"/>
          <w:marRight w:val="0"/>
          <w:marTop w:val="0"/>
          <w:marBottom w:val="0"/>
          <w:divBdr>
            <w:top w:val="none" w:sz="0" w:space="0" w:color="auto"/>
            <w:left w:val="none" w:sz="0" w:space="0" w:color="auto"/>
            <w:bottom w:val="none" w:sz="0" w:space="0" w:color="auto"/>
            <w:right w:val="none" w:sz="0" w:space="0" w:color="auto"/>
          </w:divBdr>
        </w:div>
      </w:divsChild>
    </w:div>
    <w:div w:id="910584286">
      <w:bodyDiv w:val="1"/>
      <w:marLeft w:val="0"/>
      <w:marRight w:val="0"/>
      <w:marTop w:val="0"/>
      <w:marBottom w:val="0"/>
      <w:divBdr>
        <w:top w:val="none" w:sz="0" w:space="0" w:color="auto"/>
        <w:left w:val="none" w:sz="0" w:space="0" w:color="auto"/>
        <w:bottom w:val="none" w:sz="0" w:space="0" w:color="auto"/>
        <w:right w:val="none" w:sz="0" w:space="0" w:color="auto"/>
      </w:divBdr>
      <w:divsChild>
        <w:div w:id="1817456481">
          <w:marLeft w:val="0"/>
          <w:marRight w:val="0"/>
          <w:marTop w:val="0"/>
          <w:marBottom w:val="0"/>
          <w:divBdr>
            <w:top w:val="none" w:sz="0" w:space="0" w:color="auto"/>
            <w:left w:val="none" w:sz="0" w:space="0" w:color="auto"/>
            <w:bottom w:val="none" w:sz="0" w:space="0" w:color="auto"/>
            <w:right w:val="none" w:sz="0" w:space="0" w:color="auto"/>
          </w:divBdr>
        </w:div>
      </w:divsChild>
    </w:div>
    <w:div w:id="1146971299">
      <w:bodyDiv w:val="1"/>
      <w:marLeft w:val="0"/>
      <w:marRight w:val="0"/>
      <w:marTop w:val="0"/>
      <w:marBottom w:val="0"/>
      <w:divBdr>
        <w:top w:val="none" w:sz="0" w:space="0" w:color="auto"/>
        <w:left w:val="none" w:sz="0" w:space="0" w:color="auto"/>
        <w:bottom w:val="none" w:sz="0" w:space="0" w:color="auto"/>
        <w:right w:val="none" w:sz="0" w:space="0" w:color="auto"/>
      </w:divBdr>
    </w:div>
    <w:div w:id="1414281562">
      <w:bodyDiv w:val="1"/>
      <w:marLeft w:val="0"/>
      <w:marRight w:val="0"/>
      <w:marTop w:val="0"/>
      <w:marBottom w:val="0"/>
      <w:divBdr>
        <w:top w:val="none" w:sz="0" w:space="0" w:color="auto"/>
        <w:left w:val="none" w:sz="0" w:space="0" w:color="auto"/>
        <w:bottom w:val="none" w:sz="0" w:space="0" w:color="auto"/>
        <w:right w:val="none" w:sz="0" w:space="0" w:color="auto"/>
      </w:divBdr>
      <w:divsChild>
        <w:div w:id="1878734437">
          <w:marLeft w:val="0"/>
          <w:marRight w:val="0"/>
          <w:marTop w:val="0"/>
          <w:marBottom w:val="0"/>
          <w:divBdr>
            <w:top w:val="none" w:sz="0" w:space="0" w:color="auto"/>
            <w:left w:val="none" w:sz="0" w:space="0" w:color="auto"/>
            <w:bottom w:val="none" w:sz="0" w:space="0" w:color="auto"/>
            <w:right w:val="none" w:sz="0" w:space="0" w:color="auto"/>
          </w:divBdr>
        </w:div>
      </w:divsChild>
    </w:div>
    <w:div w:id="1437215720">
      <w:bodyDiv w:val="1"/>
      <w:marLeft w:val="0"/>
      <w:marRight w:val="0"/>
      <w:marTop w:val="0"/>
      <w:marBottom w:val="0"/>
      <w:divBdr>
        <w:top w:val="none" w:sz="0" w:space="0" w:color="auto"/>
        <w:left w:val="none" w:sz="0" w:space="0" w:color="auto"/>
        <w:bottom w:val="none" w:sz="0" w:space="0" w:color="auto"/>
        <w:right w:val="none" w:sz="0" w:space="0" w:color="auto"/>
      </w:divBdr>
    </w:div>
    <w:div w:id="1451899195">
      <w:bodyDiv w:val="1"/>
      <w:marLeft w:val="0"/>
      <w:marRight w:val="0"/>
      <w:marTop w:val="0"/>
      <w:marBottom w:val="0"/>
      <w:divBdr>
        <w:top w:val="none" w:sz="0" w:space="0" w:color="auto"/>
        <w:left w:val="none" w:sz="0" w:space="0" w:color="auto"/>
        <w:bottom w:val="none" w:sz="0" w:space="0" w:color="auto"/>
        <w:right w:val="none" w:sz="0" w:space="0" w:color="auto"/>
      </w:divBdr>
      <w:divsChild>
        <w:div w:id="1019308849">
          <w:marLeft w:val="0"/>
          <w:marRight w:val="0"/>
          <w:marTop w:val="0"/>
          <w:marBottom w:val="0"/>
          <w:divBdr>
            <w:top w:val="none" w:sz="0" w:space="0" w:color="auto"/>
            <w:left w:val="none" w:sz="0" w:space="0" w:color="auto"/>
            <w:bottom w:val="none" w:sz="0" w:space="0" w:color="auto"/>
            <w:right w:val="none" w:sz="0" w:space="0" w:color="auto"/>
          </w:divBdr>
        </w:div>
      </w:divsChild>
    </w:div>
    <w:div w:id="1537737876">
      <w:bodyDiv w:val="1"/>
      <w:marLeft w:val="0"/>
      <w:marRight w:val="0"/>
      <w:marTop w:val="0"/>
      <w:marBottom w:val="0"/>
      <w:divBdr>
        <w:top w:val="none" w:sz="0" w:space="0" w:color="auto"/>
        <w:left w:val="none" w:sz="0" w:space="0" w:color="auto"/>
        <w:bottom w:val="none" w:sz="0" w:space="0" w:color="auto"/>
        <w:right w:val="none" w:sz="0" w:space="0" w:color="auto"/>
      </w:divBdr>
    </w:div>
    <w:div w:id="1543522121">
      <w:bodyDiv w:val="1"/>
      <w:marLeft w:val="0"/>
      <w:marRight w:val="0"/>
      <w:marTop w:val="0"/>
      <w:marBottom w:val="0"/>
      <w:divBdr>
        <w:top w:val="none" w:sz="0" w:space="0" w:color="auto"/>
        <w:left w:val="none" w:sz="0" w:space="0" w:color="auto"/>
        <w:bottom w:val="none" w:sz="0" w:space="0" w:color="auto"/>
        <w:right w:val="none" w:sz="0" w:space="0" w:color="auto"/>
      </w:divBdr>
      <w:divsChild>
        <w:div w:id="1046030768">
          <w:marLeft w:val="0"/>
          <w:marRight w:val="0"/>
          <w:marTop w:val="0"/>
          <w:marBottom w:val="0"/>
          <w:divBdr>
            <w:top w:val="none" w:sz="0" w:space="0" w:color="auto"/>
            <w:left w:val="none" w:sz="0" w:space="0" w:color="auto"/>
            <w:bottom w:val="none" w:sz="0" w:space="0" w:color="auto"/>
            <w:right w:val="none" w:sz="0" w:space="0" w:color="auto"/>
          </w:divBdr>
          <w:divsChild>
            <w:div w:id="95909434">
              <w:marLeft w:val="0"/>
              <w:marRight w:val="0"/>
              <w:marTop w:val="0"/>
              <w:marBottom w:val="0"/>
              <w:divBdr>
                <w:top w:val="none" w:sz="0" w:space="0" w:color="auto"/>
                <w:left w:val="none" w:sz="0" w:space="0" w:color="auto"/>
                <w:bottom w:val="none" w:sz="0" w:space="0" w:color="auto"/>
                <w:right w:val="none" w:sz="0" w:space="0" w:color="auto"/>
              </w:divBdr>
              <w:divsChild>
                <w:div w:id="1970092249">
                  <w:marLeft w:val="0"/>
                  <w:marRight w:val="0"/>
                  <w:marTop w:val="0"/>
                  <w:marBottom w:val="0"/>
                  <w:divBdr>
                    <w:top w:val="none" w:sz="0" w:space="0" w:color="auto"/>
                    <w:left w:val="none" w:sz="0" w:space="0" w:color="auto"/>
                    <w:bottom w:val="none" w:sz="0" w:space="0" w:color="auto"/>
                    <w:right w:val="none" w:sz="0" w:space="0" w:color="auto"/>
                  </w:divBdr>
                  <w:divsChild>
                    <w:div w:id="1438216980">
                      <w:marLeft w:val="0"/>
                      <w:marRight w:val="0"/>
                      <w:marTop w:val="0"/>
                      <w:marBottom w:val="0"/>
                      <w:divBdr>
                        <w:top w:val="none" w:sz="0" w:space="0" w:color="auto"/>
                        <w:left w:val="none" w:sz="0" w:space="0" w:color="auto"/>
                        <w:bottom w:val="none" w:sz="0" w:space="0" w:color="auto"/>
                        <w:right w:val="none" w:sz="0" w:space="0" w:color="auto"/>
                      </w:divBdr>
                      <w:divsChild>
                        <w:div w:id="179774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963839">
      <w:bodyDiv w:val="1"/>
      <w:marLeft w:val="0"/>
      <w:marRight w:val="0"/>
      <w:marTop w:val="0"/>
      <w:marBottom w:val="0"/>
      <w:divBdr>
        <w:top w:val="none" w:sz="0" w:space="0" w:color="auto"/>
        <w:left w:val="none" w:sz="0" w:space="0" w:color="auto"/>
        <w:bottom w:val="none" w:sz="0" w:space="0" w:color="auto"/>
        <w:right w:val="none" w:sz="0" w:space="0" w:color="auto"/>
      </w:divBdr>
      <w:divsChild>
        <w:div w:id="361521855">
          <w:marLeft w:val="0"/>
          <w:marRight w:val="0"/>
          <w:marTop w:val="0"/>
          <w:marBottom w:val="0"/>
          <w:divBdr>
            <w:top w:val="none" w:sz="0" w:space="0" w:color="auto"/>
            <w:left w:val="none" w:sz="0" w:space="0" w:color="auto"/>
            <w:bottom w:val="none" w:sz="0" w:space="0" w:color="auto"/>
            <w:right w:val="none" w:sz="0" w:space="0" w:color="auto"/>
          </w:divBdr>
        </w:div>
      </w:divsChild>
    </w:div>
    <w:div w:id="1615016140">
      <w:bodyDiv w:val="1"/>
      <w:marLeft w:val="0"/>
      <w:marRight w:val="0"/>
      <w:marTop w:val="0"/>
      <w:marBottom w:val="0"/>
      <w:divBdr>
        <w:top w:val="none" w:sz="0" w:space="0" w:color="auto"/>
        <w:left w:val="none" w:sz="0" w:space="0" w:color="auto"/>
        <w:bottom w:val="none" w:sz="0" w:space="0" w:color="auto"/>
        <w:right w:val="none" w:sz="0" w:space="0" w:color="auto"/>
      </w:divBdr>
      <w:divsChild>
        <w:div w:id="1153597348">
          <w:marLeft w:val="0"/>
          <w:marRight w:val="0"/>
          <w:marTop w:val="0"/>
          <w:marBottom w:val="0"/>
          <w:divBdr>
            <w:top w:val="none" w:sz="0" w:space="0" w:color="auto"/>
            <w:left w:val="none" w:sz="0" w:space="0" w:color="auto"/>
            <w:bottom w:val="none" w:sz="0" w:space="0" w:color="auto"/>
            <w:right w:val="none" w:sz="0" w:space="0" w:color="auto"/>
          </w:divBdr>
        </w:div>
      </w:divsChild>
    </w:div>
    <w:div w:id="1629164361">
      <w:bodyDiv w:val="1"/>
      <w:marLeft w:val="0"/>
      <w:marRight w:val="0"/>
      <w:marTop w:val="0"/>
      <w:marBottom w:val="0"/>
      <w:divBdr>
        <w:top w:val="none" w:sz="0" w:space="0" w:color="auto"/>
        <w:left w:val="none" w:sz="0" w:space="0" w:color="auto"/>
        <w:bottom w:val="none" w:sz="0" w:space="0" w:color="auto"/>
        <w:right w:val="none" w:sz="0" w:space="0" w:color="auto"/>
      </w:divBdr>
      <w:divsChild>
        <w:div w:id="2026246736">
          <w:marLeft w:val="1080"/>
          <w:marRight w:val="0"/>
          <w:marTop w:val="0"/>
          <w:marBottom w:val="0"/>
          <w:divBdr>
            <w:top w:val="none" w:sz="0" w:space="0" w:color="auto"/>
            <w:left w:val="none" w:sz="0" w:space="0" w:color="auto"/>
            <w:bottom w:val="none" w:sz="0" w:space="0" w:color="auto"/>
            <w:right w:val="none" w:sz="0" w:space="0" w:color="auto"/>
          </w:divBdr>
        </w:div>
        <w:div w:id="2513408">
          <w:marLeft w:val="1080"/>
          <w:marRight w:val="0"/>
          <w:marTop w:val="0"/>
          <w:marBottom w:val="0"/>
          <w:divBdr>
            <w:top w:val="none" w:sz="0" w:space="0" w:color="auto"/>
            <w:left w:val="none" w:sz="0" w:space="0" w:color="auto"/>
            <w:bottom w:val="none" w:sz="0" w:space="0" w:color="auto"/>
            <w:right w:val="none" w:sz="0" w:space="0" w:color="auto"/>
          </w:divBdr>
        </w:div>
      </w:divsChild>
    </w:div>
    <w:div w:id="1818452826">
      <w:bodyDiv w:val="1"/>
      <w:marLeft w:val="0"/>
      <w:marRight w:val="0"/>
      <w:marTop w:val="0"/>
      <w:marBottom w:val="0"/>
      <w:divBdr>
        <w:top w:val="none" w:sz="0" w:space="0" w:color="auto"/>
        <w:left w:val="none" w:sz="0" w:space="0" w:color="auto"/>
        <w:bottom w:val="none" w:sz="0" w:space="0" w:color="auto"/>
        <w:right w:val="none" w:sz="0" w:space="0" w:color="auto"/>
      </w:divBdr>
    </w:div>
    <w:div w:id="2007589763">
      <w:bodyDiv w:val="1"/>
      <w:marLeft w:val="0"/>
      <w:marRight w:val="0"/>
      <w:marTop w:val="0"/>
      <w:marBottom w:val="0"/>
      <w:divBdr>
        <w:top w:val="none" w:sz="0" w:space="0" w:color="auto"/>
        <w:left w:val="none" w:sz="0" w:space="0" w:color="auto"/>
        <w:bottom w:val="none" w:sz="0" w:space="0" w:color="auto"/>
        <w:right w:val="none" w:sz="0" w:space="0" w:color="auto"/>
      </w:divBdr>
      <w:divsChild>
        <w:div w:id="385373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teriverprogram.org/system/files/2024-04/03_PRRIP%20Germination%20Suppression%20Release%20Implementation%20Plan%20UPDATED%202023-09-29.pdf" TargetMode="External"/><Relationship Id="rId18" Type="http://schemas.openxmlformats.org/officeDocument/2006/relationships/hyperlink" Target="https://platteriverprogram.org/system/files/2024-05/05_Passive%20SedAug.pdf" TargetMode="External"/><Relationship Id="rId26" Type="http://schemas.openxmlformats.org/officeDocument/2006/relationships/hyperlink" Target="https://platteriverprogram.org/system/files/2024-05/09_WC_diurnal_selection_analysis.pdf" TargetMode="External"/><Relationship Id="rId3" Type="http://schemas.openxmlformats.org/officeDocument/2006/relationships/settings" Target="settings.xml"/><Relationship Id="rId21" Type="http://schemas.openxmlformats.org/officeDocument/2006/relationships/hyperlink" Target="https://platteriverprogram.org/system/files/2024-05/07_whooping_crane_2023_fall_report.pdf" TargetMode="External"/><Relationship Id="rId34" Type="http://schemas.microsoft.com/office/2011/relationships/people" Target="people.xml"/><Relationship Id="rId7" Type="http://schemas.openxmlformats.org/officeDocument/2006/relationships/hyperlink" Target="https://platteriverprogram.org/sites/default/files/2024-05/01-16_17-24%20PRRIP%20TAC%20Meeting%20Minutes%20FINAL.pdf" TargetMode="External"/><Relationship Id="rId12" Type="http://schemas.microsoft.com/office/2018/08/relationships/commentsExtensible" Target="commentsExtensible.xml"/><Relationship Id="rId17" Type="http://schemas.openxmlformats.org/officeDocument/2006/relationships/hyperlink" Target="https://platteriverprogram.org/system/files/2024-04/06_Passive%20Augmentation%20RFP%20DRAFT.docx" TargetMode="External"/><Relationship Id="rId25" Type="http://schemas.openxmlformats.org/officeDocument/2006/relationships/hyperlink" Target="https://platteriverprogram.org/system/files/2024-04/09_Collaborative%20Research%20Group%20-%20TAC%20Memo.pdf"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latteriverprogram.org/system/files/2024-04/05_EDO%20Sand%20Dam%20Memo.pdf" TargetMode="External"/><Relationship Id="rId20" Type="http://schemas.openxmlformats.org/officeDocument/2006/relationships/hyperlink" Target="https://platteriverprogram.org/system/files/2024-04/07_Implementation%20of%20the%20Whooping%20Crane%20Monitoring%20Protocol%20-%20Fall%202023%20Draft%20Report%20041524.docx" TargetMode="External"/><Relationship Id="rId29" Type="http://schemas.openxmlformats.org/officeDocument/2006/relationships/hyperlink" Target="https://platteriverprogram.org/system/files/2024-05/11_LTPP_predation_management_analysis.pdf" TargetMode="Externa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24" Type="http://schemas.openxmlformats.org/officeDocument/2006/relationships/hyperlink" Target="https://platteriverprogram.org/system/files/2024-04/09_Collaborative%20Research%20Group%20-%20TAC%20Memo.pdf"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platteriverprogram.org/system/files/2024-05/04_No_Aug_Monitoring_Plan.pdf" TargetMode="External"/><Relationship Id="rId23" Type="http://schemas.openxmlformats.org/officeDocument/2006/relationships/hyperlink" Target="https://platteriverprogram.org/system/files/2024-05/08_whooping_crane_monitoring_protocol.pdf" TargetMode="External"/><Relationship Id="rId28" Type="http://schemas.openxmlformats.org/officeDocument/2006/relationships/hyperlink" Target="https://platteriverprogram.org/system/files/2024-04/11_LTPP_fledge_ratios_predation_management_analysis.pdf" TargetMode="External"/><Relationship Id="rId10" Type="http://schemas.microsoft.com/office/2011/relationships/commentsExtended" Target="commentsExtended.xml"/><Relationship Id="rId19" Type="http://schemas.openxmlformats.org/officeDocument/2006/relationships/hyperlink" Target="https://platteriverprogram.org/system/files/2024-05/Channel%20Width%20by%20Complex_Stall%20Volentine%20Maps.pdf"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hyperlink" Target="https://platteriverprogram.org/system/files/2024-04/04_Sed%20Aug%20Monitoring%20Plan%20Framework.docx" TargetMode="External"/><Relationship Id="rId22" Type="http://schemas.openxmlformats.org/officeDocument/2006/relationships/hyperlink" Target="https://platteriverprogram.org/system/files/2024-04/08_DRAFT%20PRRIP%20Whooping%20Crane%20Monitoring%20Protocol%20%E2%80%93%20Migrational%20Habitat%20Use%20in%20the%20Central%20Platte%20River%20Valley%202024.docx" TargetMode="External"/><Relationship Id="rId27" Type="http://schemas.openxmlformats.org/officeDocument/2006/relationships/hyperlink" Target="https://platteriverprogram.org/system/files/2024-04/10_FWS%20_Missouri%20River%20Office_Draft%20NGP%20PP%20Standardized%20Monitoring%20Protocols_2.28.2024.pdf" TargetMode="External"/><Relationship Id="rId30" Type="http://schemas.openxmlformats.org/officeDocument/2006/relationships/hyperlink" Target="https://platteriverprogram.org/system/files/2024-05/UNL%20PS%20Spring%2024%20Update.pdf" TargetMode="External"/><Relationship Id="rId35" Type="http://schemas.openxmlformats.org/officeDocument/2006/relationships/theme" Target="theme/theme1.xml"/><Relationship Id="rId8" Type="http://schemas.openxmlformats.org/officeDocument/2006/relationships/hyperlink" Target="https://platteriverprogram.org/system/files/2024-05/2024%20Spring%20WC%20migration%20EA%20release_Rabbe_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287</TotalTime>
  <Pages>19</Pages>
  <Words>9198</Words>
  <Characters>52432</Characters>
  <Application>Microsoft Office Word</Application>
  <DocSecurity>0</DocSecurity>
  <Lines>436</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Chadwin Smith</dc:creator>
  <cp:keywords/>
  <dc:description/>
  <cp:lastModifiedBy>Malinda Henry</cp:lastModifiedBy>
  <cp:revision>36</cp:revision>
  <cp:lastPrinted>2023-07-20T17:14:00Z</cp:lastPrinted>
  <dcterms:created xsi:type="dcterms:W3CDTF">2024-05-22T13:48:00Z</dcterms:created>
  <dcterms:modified xsi:type="dcterms:W3CDTF">2024-07-15T15:58:00Z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50fe42b45a9533a3cbc5a58737ca1cbbb179a00a328b61e4424fb03f24cab2d3</vt:lpwstr>
  </property>
</Properties>
</file>